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33D34" w14:textId="77777777" w:rsidR="00FB19D8" w:rsidRDefault="006D77CF">
      <w:pPr>
        <w:framePr w:hSpace="180" w:vSpace="180" w:wrap="around" w:hAnchor="margin" w:y="1" w:anchorLock="1"/>
        <w:textAlignment w:val="center"/>
      </w:pPr>
      <w:bookmarkStart w:id="0" w:name="_Toc336518064"/>
      <w:bookmarkStart w:id="1" w:name="_Toc335656749"/>
      <w:bookmarkStart w:id="2" w:name="_Toc29946"/>
      <w:bookmarkStart w:id="3" w:name="_Toc336516995"/>
      <w:bookmarkStart w:id="4" w:name="_Toc6842340"/>
      <w:bookmarkStart w:id="5" w:name="_Toc6842391"/>
      <w:bookmarkStart w:id="6" w:name="_Toc336518330"/>
      <w:bookmarkStart w:id="7" w:name="_Toc508651574"/>
      <w:bookmarkStart w:id="8" w:name="_Toc6842489"/>
      <w:bookmarkStart w:id="9" w:name="_Toc6857612"/>
      <w:bookmarkStart w:id="10" w:name="_Toc335656850"/>
      <w:bookmarkStart w:id="11" w:name="_Toc6842312"/>
      <w:bookmarkStart w:id="12" w:name="_Toc6842629"/>
      <w:bookmarkStart w:id="13" w:name="_Toc6842264"/>
      <w:bookmarkStart w:id="14" w:name="_Toc336517898"/>
      <w:bookmarkStart w:id="15" w:name="_Toc6842109"/>
      <w:bookmarkStart w:id="16" w:name="_Toc6842221"/>
      <w:r>
        <w:rPr>
          <w:rFonts w:ascii="Times New Roman" w:eastAsia="黑体" w:hAnsi="Times New Roman" w:cs="Times New Roman"/>
          <w:color w:val="000000" w:themeColor="text1"/>
          <w:sz w:val="21"/>
          <w:szCs w:val="21"/>
        </w:rPr>
        <w:t xml:space="preserve">ICS </w:t>
      </w:r>
      <w:r>
        <w:rPr>
          <w:rFonts w:hint="eastAsia"/>
        </w:rPr>
        <w:t>35.240.99</w:t>
      </w:r>
    </w:p>
    <w:p w14:paraId="5BDFDDEA" w14:textId="77777777" w:rsidR="00FB19D8" w:rsidRDefault="006D77CF">
      <w:pPr>
        <w:framePr w:hSpace="180" w:vSpace="180" w:wrap="around" w:hAnchor="margin" w:y="1" w:anchorLock="1"/>
        <w:textAlignment w:val="center"/>
        <w:rPr>
          <w:rFonts w:ascii="黑体" w:hAnsi="黑体"/>
          <w:color w:val="000000" w:themeColor="text1"/>
          <w:szCs w:val="21"/>
          <w:shd w:val="pct10" w:color="auto" w:fill="FFFFFF"/>
        </w:rPr>
      </w:pPr>
      <w:r>
        <w:rPr>
          <w:rFonts w:hint="eastAsia"/>
        </w:rPr>
        <w:t>CCS</w:t>
      </w:r>
      <w:r>
        <w:t xml:space="preserve"> </w:t>
      </w:r>
      <w:r>
        <w:rPr>
          <w:rFonts w:hint="eastAsia"/>
        </w:rPr>
        <w:t>A</w:t>
      </w:r>
      <w:r>
        <w:t>87</w:t>
      </w:r>
      <w:r>
        <w:rPr>
          <w:rFonts w:ascii="Times New Roman" w:eastAsia="黑体" w:hAnsi="Times New Roman" w:cs="Times New Roman"/>
          <w:color w:val="000000" w:themeColor="text1"/>
          <w:sz w:val="21"/>
          <w:szCs w:val="21"/>
        </w:rPr>
        <w:t xml:space="preserve"> </w:t>
      </w:r>
      <w:r>
        <w:rPr>
          <w:rFonts w:ascii="黑体" w:eastAsia="黑体" w:hAnsi="黑体"/>
          <w:color w:val="000000" w:themeColor="text1"/>
          <w:szCs w:val="21"/>
          <w:shd w:val="pct10" w:color="auto" w:fill="FFFFFF"/>
        </w:rPr>
        <w:t> </w:t>
      </w:r>
    </w:p>
    <w:p w14:paraId="365134BF" w14:textId="77777777" w:rsidR="00FB19D8" w:rsidRDefault="006D77CF">
      <w:pPr>
        <w:pStyle w:val="afffff0"/>
        <w:tabs>
          <w:tab w:val="left" w:pos="0"/>
        </w:tabs>
        <w:adjustRightInd w:val="0"/>
        <w:snapToGrid w:val="0"/>
        <w:spacing w:line="360" w:lineRule="auto"/>
        <w:rPr>
          <w:rFonts w:eastAsia="黑体"/>
          <w:bCs/>
          <w:color w:val="000000" w:themeColor="text1"/>
          <w:sz w:val="21"/>
          <w:szCs w:val="21"/>
        </w:rPr>
      </w:pPr>
      <w:r>
        <w:rPr>
          <w:noProof/>
        </w:rPr>
        <mc:AlternateContent>
          <mc:Choice Requires="wps">
            <w:drawing>
              <wp:anchor distT="0" distB="0" distL="114300" distR="114300" simplePos="0" relativeHeight="251665408" behindDoc="0" locked="1" layoutInCell="1" allowOverlap="1" wp14:anchorId="5DA9C429" wp14:editId="54D73BCD">
                <wp:simplePos x="0" y="0"/>
                <wp:positionH relativeFrom="margin">
                  <wp:posOffset>5080</wp:posOffset>
                </wp:positionH>
                <wp:positionV relativeFrom="margin">
                  <wp:posOffset>8401685</wp:posOffset>
                </wp:positionV>
                <wp:extent cx="6167755" cy="528320"/>
                <wp:effectExtent l="0" t="0" r="0" b="0"/>
                <wp:wrapNone/>
                <wp:docPr id="29" name="fmFrame7"/>
                <wp:cNvGraphicFramePr/>
                <a:graphic xmlns:a="http://schemas.openxmlformats.org/drawingml/2006/main">
                  <a:graphicData uri="http://schemas.microsoft.com/office/word/2010/wordprocessingShape">
                    <wps:wsp>
                      <wps:cNvSpPr/>
                      <wps:spPr bwMode="auto">
                        <a:xfrm>
                          <a:off x="0" y="0"/>
                          <a:ext cx="6167755" cy="528320"/>
                        </a:xfrm>
                        <a:prstGeom prst="rect">
                          <a:avLst/>
                        </a:prstGeom>
                        <a:solidFill>
                          <a:srgbClr val="FFFFFF"/>
                        </a:solidFill>
                        <a:ln>
                          <a:noFill/>
                        </a:ln>
                      </wps:spPr>
                      <wps:txbx>
                        <w:txbxContent>
                          <w:p w14:paraId="66CBEBF1" w14:textId="77777777" w:rsidR="00FB19D8" w:rsidRDefault="006D77CF">
                            <w:pPr>
                              <w:pStyle w:val="afffffd"/>
                              <w:spacing w:line="0" w:lineRule="atLeast"/>
                              <w:rPr>
                                <w:sz w:val="28"/>
                                <w:shd w:val="pct10" w:color="auto" w:fill="FFFFFF"/>
                              </w:rPr>
                            </w:pPr>
                            <w:r>
                              <w:rPr>
                                <w:rFonts w:hint="eastAsia"/>
                                <w:sz w:val="28"/>
                                <w:shd w:val="pct10" w:color="auto" w:fill="FFFFFF"/>
                              </w:rPr>
                              <w:t>中华人民共和国国家发展和改革委员会</w:t>
                            </w:r>
                          </w:p>
                          <w:p w14:paraId="38277064" w14:textId="77777777" w:rsidR="00FB19D8" w:rsidRDefault="006D77CF">
                            <w:pPr>
                              <w:pStyle w:val="afffffd"/>
                              <w:spacing w:line="0" w:lineRule="atLeast"/>
                              <w:rPr>
                                <w:w w:val="100"/>
                                <w:sz w:val="28"/>
                              </w:rPr>
                            </w:pPr>
                            <w:r>
                              <w:rPr>
                                <w:rFonts w:hint="eastAsia"/>
                                <w:w w:val="100"/>
                                <w:sz w:val="28"/>
                              </w:rPr>
                              <w:t>发 布</w:t>
                            </w:r>
                          </w:p>
                        </w:txbxContent>
                      </wps:txbx>
                      <wps:bodyPr rot="0" vert="horz" wrap="square" lIns="0" tIns="0" rIns="0" bIns="0" anchor="t" anchorCtr="0" upright="1">
                        <a:noAutofit/>
                      </wps:bodyPr>
                    </wps:wsp>
                  </a:graphicData>
                </a:graphic>
              </wp:anchor>
            </w:drawing>
          </mc:Choice>
          <mc:Fallback>
            <w:pict>
              <v:rect w14:anchorId="5DA9C429" id="fmFrame7" o:spid="_x0000_s1026" style="position:absolute;left:0;text-align:left;margin-left:.4pt;margin-top:661.55pt;width:485.65pt;height:41.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" stroked="f">
                <v:textbox inset="0,0,0,0">
                  <w:txbxContent>
                    <w:p w14:paraId="66CBEBF1" w14:textId="77777777" w:rsidR="00FB19D8" w:rsidRDefault="006D77CF">
                      <w:pPr>
                        <w:pStyle w:val="afffffd"/>
                        <w:spacing w:line="0" w:lineRule="atLeast"/>
                        <w:rPr>
                          <w:sz w:val="28"/>
                          <w:shd w:val="pct10" w:color="auto" w:fill="FFFFFF"/>
                        </w:rPr>
                      </w:pPr>
                      <w:r>
                        <w:rPr>
                          <w:rFonts w:hint="eastAsia"/>
                          <w:sz w:val="28"/>
                          <w:shd w:val="pct10" w:color="auto" w:fill="FFFFFF"/>
                        </w:rPr>
                        <w:t>中华人民共和国国家发展和改革委员会</w:t>
                      </w:r>
                    </w:p>
                    <w:p w14:paraId="38277064" w14:textId="77777777" w:rsidR="00FB19D8" w:rsidRDefault="006D77CF">
                      <w:pPr>
                        <w:pStyle w:val="afffffd"/>
                        <w:spacing w:line="0" w:lineRule="atLeast"/>
                        <w:rPr>
                          <w:w w:val="100"/>
                          <w:sz w:val="28"/>
                        </w:rPr>
                      </w:pPr>
                      <w:r>
                        <w:rPr>
                          <w:rFonts w:hint="eastAsia"/>
                          <w:w w:val="100"/>
                          <w:sz w:val="28"/>
                        </w:rPr>
                        <w:t>发 布</w:t>
                      </w:r>
                    </w:p>
                  </w:txbxContent>
                </v:textbox>
                <w10:wrap anchorx="margin" anchory="margin"/>
                <w10:anchorlock/>
              </v:rect>
            </w:pict>
          </mc:Fallback>
        </mc:AlternateContent>
      </w:r>
      <w:r>
        <w:rPr>
          <w:noProof/>
        </w:rPr>
        <mc:AlternateContent>
          <mc:Choice Requires="wps">
            <w:drawing>
              <wp:anchor distT="0" distB="0" distL="114300" distR="114300" simplePos="0" relativeHeight="251664384" behindDoc="0" locked="1" layoutInCell="1" allowOverlap="1" wp14:anchorId="601DF852" wp14:editId="78CC3B40">
                <wp:simplePos x="0" y="0"/>
                <wp:positionH relativeFrom="margin">
                  <wp:posOffset>3916045</wp:posOffset>
                </wp:positionH>
                <wp:positionV relativeFrom="margin">
                  <wp:posOffset>7865745</wp:posOffset>
                </wp:positionV>
                <wp:extent cx="2019300" cy="311150"/>
                <wp:effectExtent l="0" t="0" r="0" b="0"/>
                <wp:wrapNone/>
                <wp:docPr id="28" name="fmFrame6"/>
                <wp:cNvGraphicFramePr/>
                <a:graphic xmlns:a="http://schemas.openxmlformats.org/drawingml/2006/main">
                  <a:graphicData uri="http://schemas.microsoft.com/office/word/2010/wordprocessingShape">
                    <wps:wsp>
                      <wps:cNvSpPr/>
                      <wps:spPr bwMode="auto">
                        <a:xfrm>
                          <a:off x="0" y="0"/>
                          <a:ext cx="2019300" cy="311150"/>
                        </a:xfrm>
                        <a:prstGeom prst="rect">
                          <a:avLst/>
                        </a:prstGeom>
                        <a:solidFill>
                          <a:srgbClr val="FFFFFF"/>
                        </a:solidFill>
                        <a:ln>
                          <a:noFill/>
                        </a:ln>
                      </wps:spPr>
                      <wps:txbx>
                        <w:txbxContent>
                          <w:p w14:paraId="598CBD73" w14:textId="77777777" w:rsidR="00FB19D8" w:rsidRDefault="006D77CF">
                            <w:pPr>
                              <w:pStyle w:val="afffffff7"/>
                              <w:rPr>
                                <w:rFonts w:ascii="黑体"/>
                                <w:szCs w:val="22"/>
                              </w:rPr>
                            </w:pPr>
                            <w:r>
                              <w:rPr>
                                <w:rFonts w:ascii="黑体"/>
                                <w:szCs w:val="22"/>
                              </w:rPr>
                              <w:t xml:space="preserve">   </w:t>
                            </w: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szCs w:val="22"/>
                              </w:rPr>
                              <w:t>-</w:t>
                            </w:r>
                            <w:r>
                              <w:rPr>
                                <w:rFonts w:ascii="黑体" w:hint="eastAsia"/>
                                <w:szCs w:val="22"/>
                              </w:rPr>
                              <w:t>实施</w:t>
                            </w:r>
                          </w:p>
                        </w:txbxContent>
                      </wps:txbx>
                      <wps:bodyPr rot="0" vert="horz" wrap="square" lIns="0" tIns="0" rIns="0" bIns="0" anchor="t" anchorCtr="0" upright="1">
                        <a:noAutofit/>
                      </wps:bodyPr>
                    </wps:wsp>
                  </a:graphicData>
                </a:graphic>
              </wp:anchor>
            </w:drawing>
          </mc:Choice>
          <mc:Fallback>
            <w:pict>
              <v:rect w14:anchorId="601DF852" id="fmFrame6" o:spid="_x0000_s1027" style="position:absolute;left:0;text-align:left;margin-left:308.35pt;margin-top:619.35pt;width:159pt;height:24.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" stroked="f">
                <v:textbox inset="0,0,0,0">
                  <w:txbxContent>
                    <w:p w14:paraId="598CBD73" w14:textId="77777777" w:rsidR="00FB19D8" w:rsidRDefault="006D77CF">
                      <w:pPr>
                        <w:pStyle w:val="afffffff7"/>
                        <w:rPr>
                          <w:rFonts w:ascii="黑体"/>
                          <w:szCs w:val="22"/>
                        </w:rPr>
                      </w:pPr>
                      <w:r>
                        <w:rPr>
                          <w:rFonts w:ascii="黑体"/>
                          <w:szCs w:val="22"/>
                        </w:rPr>
                        <w:t xml:space="preserve">   </w:t>
                      </w: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szCs w:val="22"/>
                        </w:rPr>
                        <w:t>-</w:t>
                      </w:r>
                      <w:r>
                        <w:rPr>
                          <w:rFonts w:ascii="黑体" w:hint="eastAsia"/>
                          <w:szCs w:val="22"/>
                        </w:rPr>
                        <w:t>实施</w:t>
                      </w:r>
                    </w:p>
                  </w:txbxContent>
                </v:textbox>
                <w10:wrap anchorx="margin" anchory="margin"/>
                <w10:anchorlock/>
              </v:rect>
            </w:pict>
          </mc:Fallback>
        </mc:AlternateContent>
      </w:r>
      <w:r>
        <w:rPr>
          <w:noProof/>
        </w:rPr>
        <mc:AlternateContent>
          <mc:Choice Requires="wps">
            <w:drawing>
              <wp:anchor distT="0" distB="0" distL="114300" distR="114300" simplePos="0" relativeHeight="251663360" behindDoc="0" locked="1" layoutInCell="1" allowOverlap="1" wp14:anchorId="4E0A01CE" wp14:editId="70F429E7">
                <wp:simplePos x="0" y="0"/>
                <wp:positionH relativeFrom="margin">
                  <wp:posOffset>-98425</wp:posOffset>
                </wp:positionH>
                <wp:positionV relativeFrom="margin">
                  <wp:posOffset>7866380</wp:posOffset>
                </wp:positionV>
                <wp:extent cx="2019300" cy="311150"/>
                <wp:effectExtent l="0" t="0" r="0" b="0"/>
                <wp:wrapNone/>
                <wp:docPr id="27" name="fmFrame5"/>
                <wp:cNvGraphicFramePr/>
                <a:graphic xmlns:a="http://schemas.openxmlformats.org/drawingml/2006/main">
                  <a:graphicData uri="http://schemas.microsoft.com/office/word/2010/wordprocessingShape">
                    <wps:wsp>
                      <wps:cNvSpPr/>
                      <wps:spPr bwMode="auto">
                        <a:xfrm>
                          <a:off x="0" y="0"/>
                          <a:ext cx="2019300" cy="311150"/>
                        </a:xfrm>
                        <a:prstGeom prst="rect">
                          <a:avLst/>
                        </a:prstGeom>
                        <a:solidFill>
                          <a:srgbClr val="FFFFFF"/>
                        </a:solidFill>
                        <a:ln>
                          <a:noFill/>
                        </a:ln>
                      </wps:spPr>
                      <wps:txbx>
                        <w:txbxContent>
                          <w:p w14:paraId="26B7FF62" w14:textId="77777777" w:rsidR="00FB19D8" w:rsidRDefault="006D77CF">
                            <w:pPr>
                              <w:pStyle w:val="affff9"/>
                              <w:ind w:firstLineChars="50" w:firstLine="140"/>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hint="eastAsia"/>
                                <w:szCs w:val="22"/>
                              </w:rPr>
                              <w:t>发布</w:t>
                            </w:r>
                          </w:p>
                        </w:txbxContent>
                      </wps:txbx>
                      <wps:bodyPr rot="0" vert="horz" wrap="square" lIns="0" tIns="0" rIns="0" bIns="0" anchor="t" anchorCtr="0" upright="1">
                        <a:noAutofit/>
                      </wps:bodyPr>
                    </wps:wsp>
                  </a:graphicData>
                </a:graphic>
              </wp:anchor>
            </w:drawing>
          </mc:Choice>
          <mc:Fallback>
            <w:pict>
              <v:rect w14:anchorId="4E0A01CE" id="fmFrame5" o:spid="_x0000_s1028" style="position:absolute;left:0;text-align:left;margin-left:-7.75pt;margin-top:619.4pt;width:159pt;height:24.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" stroked="f">
                <v:textbox inset="0,0,0,0">
                  <w:txbxContent>
                    <w:p w14:paraId="26B7FF62" w14:textId="77777777" w:rsidR="00FB19D8" w:rsidRDefault="006D77CF">
                      <w:pPr>
                        <w:pStyle w:val="affff9"/>
                        <w:ind w:firstLineChars="50" w:firstLine="140"/>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hint="eastAsia"/>
                          <w:szCs w:val="22"/>
                        </w:rPr>
                        <w:t>发布</w:t>
                      </w:r>
                    </w:p>
                  </w:txbxContent>
                </v:textbox>
                <w10:wrap anchorx="margin" anchory="margin"/>
                <w10:anchorlock/>
              </v:rect>
            </w:pict>
          </mc:Fallback>
        </mc:AlternateContent>
      </w:r>
      <w:r>
        <w:rPr>
          <w:noProof/>
        </w:rPr>
        <mc:AlternateContent>
          <mc:Choice Requires="wps">
            <w:drawing>
              <wp:anchor distT="0" distB="0" distL="114300" distR="114300" simplePos="0" relativeHeight="251662336" behindDoc="0" locked="1" layoutInCell="1" allowOverlap="1" wp14:anchorId="61F87C9A" wp14:editId="14D0F930">
                <wp:simplePos x="0" y="0"/>
                <wp:positionH relativeFrom="margin">
                  <wp:posOffset>-196850</wp:posOffset>
                </wp:positionH>
                <wp:positionV relativeFrom="margin">
                  <wp:posOffset>2972435</wp:posOffset>
                </wp:positionV>
                <wp:extent cx="6469380" cy="4618990"/>
                <wp:effectExtent l="0" t="0" r="0" b="0"/>
                <wp:wrapNone/>
                <wp:docPr id="26" name="fmFrame4"/>
                <wp:cNvGraphicFramePr/>
                <a:graphic xmlns:a="http://schemas.openxmlformats.org/drawingml/2006/main">
                  <a:graphicData uri="http://schemas.microsoft.com/office/word/2010/wordprocessingShape">
                    <wps:wsp>
                      <wps:cNvSpPr/>
                      <wps:spPr bwMode="auto">
                        <a:xfrm>
                          <a:off x="0" y="0"/>
                          <a:ext cx="6469380" cy="4618990"/>
                        </a:xfrm>
                        <a:prstGeom prst="rect">
                          <a:avLst/>
                        </a:prstGeom>
                        <a:solidFill>
                          <a:srgbClr val="FFFFFF"/>
                        </a:solidFill>
                        <a:ln>
                          <a:noFill/>
                        </a:ln>
                      </wps:spPr>
                      <wps:txbx>
                        <w:txbxContent>
                          <w:p w14:paraId="04F02D9D" w14:textId="77777777" w:rsidR="00FB19D8" w:rsidRDefault="006D77CF">
                            <w:pPr>
                              <w:pStyle w:val="affffb"/>
                              <w:spacing w:afterLines="80" w:after="249" w:line="240" w:lineRule="auto"/>
                              <w:rPr>
                                <w:shd w:val="pct10" w:color="auto" w:fill="FFFFFF"/>
                              </w:rPr>
                            </w:pPr>
                            <w:r>
                              <w:rPr>
                                <w:rFonts w:hint="eastAsia"/>
                                <w:shd w:val="pct10" w:color="auto" w:fill="FFFFFF"/>
                              </w:rPr>
                              <w:t>数字化仓库基本要求</w:t>
                            </w:r>
                          </w:p>
                          <w:p w14:paraId="0D1283EE" w14:textId="77777777" w:rsidR="00FB19D8" w:rsidRDefault="006D77CF">
                            <w:pPr>
                              <w:pStyle w:val="afffff"/>
                              <w:spacing w:before="12" w:line="480" w:lineRule="auto"/>
                              <w:rPr>
                                <w:rFonts w:ascii="Times New Roman" w:eastAsia="黑体"/>
                                <w:bCs/>
                              </w:rPr>
                            </w:pPr>
                            <w:r>
                              <w:rPr>
                                <w:rFonts w:ascii="Times New Roman" w:eastAsia="黑体" w:hint="eastAsia"/>
                                <w:bCs/>
                                <w:shd w:val="pct10" w:color="auto" w:fill="FFFFFF"/>
                              </w:rPr>
                              <w:t xml:space="preserve">Basic </w:t>
                            </w:r>
                            <w:r>
                              <w:rPr>
                                <w:rFonts w:ascii="Times New Roman" w:eastAsia="黑体"/>
                                <w:bCs/>
                                <w:shd w:val="pct10" w:color="auto" w:fill="FFFFFF"/>
                              </w:rPr>
                              <w:t>r</w:t>
                            </w:r>
                            <w:r>
                              <w:rPr>
                                <w:rFonts w:ascii="Times New Roman" w:eastAsia="黑体" w:hint="eastAsia"/>
                                <w:bCs/>
                                <w:shd w:val="pct10" w:color="auto" w:fill="FFFFFF"/>
                              </w:rPr>
                              <w:t xml:space="preserve">equirements </w:t>
                            </w:r>
                            <w:r>
                              <w:rPr>
                                <w:rFonts w:ascii="Times New Roman" w:eastAsia="黑体"/>
                                <w:bCs/>
                                <w:shd w:val="pct10" w:color="auto" w:fill="FFFFFF"/>
                              </w:rPr>
                              <w:t>of</w:t>
                            </w:r>
                            <w:r>
                              <w:rPr>
                                <w:rFonts w:ascii="Times New Roman" w:eastAsia="黑体" w:hint="eastAsia"/>
                                <w:bCs/>
                                <w:shd w:val="pct10" w:color="auto" w:fill="FFFFFF"/>
                              </w:rPr>
                              <w:t xml:space="preserve"> </w:t>
                            </w:r>
                            <w:r>
                              <w:rPr>
                                <w:rFonts w:ascii="Times New Roman" w:eastAsia="黑体"/>
                                <w:bCs/>
                                <w:shd w:val="pct10" w:color="auto" w:fill="FFFFFF"/>
                              </w:rPr>
                              <w:t>d</w:t>
                            </w:r>
                            <w:r>
                              <w:rPr>
                                <w:rFonts w:ascii="Times New Roman" w:eastAsia="黑体" w:hint="eastAsia"/>
                                <w:bCs/>
                                <w:shd w:val="pct10" w:color="auto" w:fill="FFFFFF"/>
                              </w:rPr>
                              <w:t xml:space="preserve">igital </w:t>
                            </w:r>
                            <w:r>
                              <w:rPr>
                                <w:rFonts w:ascii="Times New Roman" w:eastAsia="黑体"/>
                                <w:bCs/>
                                <w:shd w:val="pct10" w:color="auto" w:fill="FFFFFF"/>
                              </w:rPr>
                              <w:t>w</w:t>
                            </w:r>
                            <w:r>
                              <w:rPr>
                                <w:rFonts w:ascii="Times New Roman" w:eastAsia="黑体" w:hint="eastAsia"/>
                                <w:bCs/>
                                <w:shd w:val="pct10" w:color="auto" w:fill="FFFFFF"/>
                              </w:rPr>
                              <w:t>arehouse</w:t>
                            </w:r>
                          </w:p>
                          <w:p w14:paraId="2650BCDB" w14:textId="4825A57B" w:rsidR="00427760" w:rsidRDefault="00427760" w:rsidP="00427760">
                            <w:pPr>
                              <w:pStyle w:val="afffff"/>
                              <w:spacing w:before="12" w:afterLines="80" w:after="249" w:line="240" w:lineRule="auto"/>
                              <w:jc w:val="left"/>
                              <w:rPr>
                                <w:rFonts w:ascii="Times New Roman" w:eastAsia="黑体"/>
                                <w:bCs/>
                                <w:sz w:val="40"/>
                                <w:shd w:val="pct10" w:color="auto" w:fill="FFFFFF"/>
                              </w:rPr>
                            </w:pPr>
                            <w:r>
                              <w:rPr>
                                <w:rFonts w:ascii="Times New Roman" w:eastAsia="黑体"/>
                                <w:bCs/>
                                <w:sz w:val="40"/>
                              </w:rPr>
                              <w:t xml:space="preserve"> </w:t>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56"/>
                                <w:shd w:val="pct10" w:color="auto" w:fill="FFFFFF"/>
                              </w:rPr>
                              <w:t xml:space="preserve">    </w:t>
                            </w:r>
                          </w:p>
                          <w:p w14:paraId="0269F05C" w14:textId="173AAD3B" w:rsidR="00427760" w:rsidRDefault="00427760" w:rsidP="00427760">
                            <w:pPr>
                              <w:pStyle w:val="afffff"/>
                              <w:spacing w:before="12" w:afterLines="80" w:after="249" w:line="240" w:lineRule="auto"/>
                              <w:rPr>
                                <w:sz w:val="24"/>
                                <w:szCs w:val="28"/>
                                <w:shd w:val="pct10" w:color="auto" w:fill="FFFFFF"/>
                              </w:rPr>
                            </w:pPr>
                            <w:r>
                              <w:rPr>
                                <w:rFonts w:hint="eastAsia"/>
                                <w:sz w:val="24"/>
                                <w:szCs w:val="28"/>
                                <w:shd w:val="pct10" w:color="auto" w:fill="FFFFFF"/>
                              </w:rPr>
                              <w:t>（征求意见稿）</w:t>
                            </w:r>
                          </w:p>
                          <w:p w14:paraId="3536A1E2" w14:textId="77777777" w:rsidR="00427760" w:rsidRDefault="00427760" w:rsidP="00427760">
                            <w:pPr>
                              <w:pStyle w:val="afffff"/>
                              <w:spacing w:before="12" w:afterLines="80" w:after="249" w:line="240" w:lineRule="auto"/>
                              <w:jc w:val="left"/>
                              <w:rPr>
                                <w:sz w:val="21"/>
                                <w:szCs w:val="28"/>
                                <w:shd w:val="pct10" w:color="auto" w:fill="FFFFFF"/>
                              </w:rPr>
                            </w:pPr>
                            <w:r>
                              <w:rPr>
                                <w:sz w:val="24"/>
                                <w:szCs w:val="28"/>
                              </w:rPr>
                              <w:t xml:space="preserve">                                        </w:t>
                            </w:r>
                            <w:r>
                              <w:rPr>
                                <w:sz w:val="21"/>
                                <w:szCs w:val="28"/>
                              </w:rPr>
                              <w:t xml:space="preserve"> </w:t>
                            </w:r>
                            <w:r>
                              <w:rPr>
                                <w:sz w:val="21"/>
                                <w:szCs w:val="28"/>
                                <w:shd w:val="pct10" w:color="auto" w:fill="FFFFFF"/>
                              </w:rPr>
                              <w:t>     </w:t>
                            </w:r>
                          </w:p>
                          <w:p w14:paraId="25C04AFC" w14:textId="77777777" w:rsidR="00FB19D8" w:rsidRDefault="00FB19D8">
                            <w:pPr>
                              <w:pStyle w:val="affffd"/>
                            </w:pPr>
                          </w:p>
                          <w:p w14:paraId="5D0974E5" w14:textId="77777777" w:rsidR="00FB19D8" w:rsidRDefault="00FB19D8">
                            <w:pPr>
                              <w:pStyle w:val="affffd"/>
                            </w:pPr>
                          </w:p>
                        </w:txbxContent>
                      </wps:txbx>
                      <wps:bodyPr rot="0" vert="horz" wrap="square" lIns="0" tIns="0" rIns="0" bIns="0" anchor="t" anchorCtr="0" upright="1">
                        <a:noAutofit/>
                      </wps:bodyPr>
                    </wps:wsp>
                  </a:graphicData>
                </a:graphic>
              </wp:anchor>
            </w:drawing>
          </mc:Choice>
          <mc:Fallback>
            <w:pict>
              <v:rect w14:anchorId="61F87C9A" id="fmFrame4" o:spid="_x0000_s1029" style="position:absolute;left:0;text-align:left;margin-left:-15.5pt;margin-top:234.05pt;width:509.4pt;height:363.7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" stroked="f">
                <v:textbox inset="0,0,0,0">
                  <w:txbxContent>
                    <w:p w14:paraId="04F02D9D" w14:textId="77777777" w:rsidR="00FB19D8" w:rsidRDefault="006D77CF">
                      <w:pPr>
                        <w:pStyle w:val="affffb"/>
                        <w:spacing w:afterLines="80" w:after="249" w:line="240" w:lineRule="auto"/>
                        <w:rPr>
                          <w:shd w:val="pct10" w:color="auto" w:fill="FFFFFF"/>
                        </w:rPr>
                      </w:pPr>
                      <w:r>
                        <w:rPr>
                          <w:rFonts w:hint="eastAsia"/>
                          <w:shd w:val="pct10" w:color="auto" w:fill="FFFFFF"/>
                        </w:rPr>
                        <w:t>数字化仓库基本要求</w:t>
                      </w:r>
                    </w:p>
                    <w:p w14:paraId="0D1283EE" w14:textId="77777777" w:rsidR="00FB19D8" w:rsidRDefault="006D77CF">
                      <w:pPr>
                        <w:pStyle w:val="afffff"/>
                        <w:spacing w:before="12" w:line="480" w:lineRule="auto"/>
                        <w:rPr>
                          <w:rFonts w:ascii="Times New Roman" w:eastAsia="黑体"/>
                          <w:bCs/>
                        </w:rPr>
                      </w:pPr>
                      <w:r>
                        <w:rPr>
                          <w:rFonts w:ascii="Times New Roman" w:eastAsia="黑体" w:hint="eastAsia"/>
                          <w:bCs/>
                          <w:shd w:val="pct10" w:color="auto" w:fill="FFFFFF"/>
                        </w:rPr>
                        <w:t xml:space="preserve">Basic </w:t>
                      </w:r>
                      <w:r>
                        <w:rPr>
                          <w:rFonts w:ascii="Times New Roman" w:eastAsia="黑体"/>
                          <w:bCs/>
                          <w:shd w:val="pct10" w:color="auto" w:fill="FFFFFF"/>
                        </w:rPr>
                        <w:t>r</w:t>
                      </w:r>
                      <w:r>
                        <w:rPr>
                          <w:rFonts w:ascii="Times New Roman" w:eastAsia="黑体" w:hint="eastAsia"/>
                          <w:bCs/>
                          <w:shd w:val="pct10" w:color="auto" w:fill="FFFFFF"/>
                        </w:rPr>
                        <w:t xml:space="preserve">equirements </w:t>
                      </w:r>
                      <w:r>
                        <w:rPr>
                          <w:rFonts w:ascii="Times New Roman" w:eastAsia="黑体"/>
                          <w:bCs/>
                          <w:shd w:val="pct10" w:color="auto" w:fill="FFFFFF"/>
                        </w:rPr>
                        <w:t>of</w:t>
                      </w:r>
                      <w:r>
                        <w:rPr>
                          <w:rFonts w:ascii="Times New Roman" w:eastAsia="黑体" w:hint="eastAsia"/>
                          <w:bCs/>
                          <w:shd w:val="pct10" w:color="auto" w:fill="FFFFFF"/>
                        </w:rPr>
                        <w:t xml:space="preserve"> </w:t>
                      </w:r>
                      <w:r>
                        <w:rPr>
                          <w:rFonts w:ascii="Times New Roman" w:eastAsia="黑体"/>
                          <w:bCs/>
                          <w:shd w:val="pct10" w:color="auto" w:fill="FFFFFF"/>
                        </w:rPr>
                        <w:t>d</w:t>
                      </w:r>
                      <w:r>
                        <w:rPr>
                          <w:rFonts w:ascii="Times New Roman" w:eastAsia="黑体" w:hint="eastAsia"/>
                          <w:bCs/>
                          <w:shd w:val="pct10" w:color="auto" w:fill="FFFFFF"/>
                        </w:rPr>
                        <w:t xml:space="preserve">igital </w:t>
                      </w:r>
                      <w:r>
                        <w:rPr>
                          <w:rFonts w:ascii="Times New Roman" w:eastAsia="黑体"/>
                          <w:bCs/>
                          <w:shd w:val="pct10" w:color="auto" w:fill="FFFFFF"/>
                        </w:rPr>
                        <w:t>w</w:t>
                      </w:r>
                      <w:r>
                        <w:rPr>
                          <w:rFonts w:ascii="Times New Roman" w:eastAsia="黑体" w:hint="eastAsia"/>
                          <w:bCs/>
                          <w:shd w:val="pct10" w:color="auto" w:fill="FFFFFF"/>
                        </w:rPr>
                        <w:t>arehouse</w:t>
                      </w:r>
                    </w:p>
                    <w:p w14:paraId="2650BCDB" w14:textId="4825A57B" w:rsidR="00427760" w:rsidRDefault="00427760" w:rsidP="00427760">
                      <w:pPr>
                        <w:pStyle w:val="afffff"/>
                        <w:spacing w:before="12" w:afterLines="80" w:after="249" w:line="240" w:lineRule="auto"/>
                        <w:jc w:val="left"/>
                        <w:rPr>
                          <w:rFonts w:ascii="Times New Roman" w:eastAsia="黑体"/>
                          <w:bCs/>
                          <w:sz w:val="40"/>
                          <w:shd w:val="pct10" w:color="auto" w:fill="FFFFFF"/>
                        </w:rPr>
                      </w:pPr>
                      <w:r>
                        <w:rPr>
                          <w:rFonts w:ascii="Times New Roman" w:eastAsia="黑体"/>
                          <w:bCs/>
                          <w:sz w:val="40"/>
                        </w:rPr>
                        <w:t xml:space="preserve"> </w:t>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56"/>
                          <w:shd w:val="pct10" w:color="auto" w:fill="FFFFFF"/>
                        </w:rPr>
                        <w:t xml:space="preserve">    </w:t>
                      </w:r>
                    </w:p>
                    <w:p w14:paraId="0269F05C" w14:textId="173AAD3B" w:rsidR="00427760" w:rsidRDefault="00427760" w:rsidP="00427760">
                      <w:pPr>
                        <w:pStyle w:val="afffff"/>
                        <w:spacing w:before="12" w:afterLines="80" w:after="249" w:line="240" w:lineRule="auto"/>
                        <w:rPr>
                          <w:sz w:val="24"/>
                          <w:szCs w:val="28"/>
                          <w:shd w:val="pct10" w:color="auto" w:fill="FFFFFF"/>
                        </w:rPr>
                      </w:pPr>
                      <w:r>
                        <w:rPr>
                          <w:rFonts w:hint="eastAsia"/>
                          <w:sz w:val="24"/>
                          <w:szCs w:val="28"/>
                          <w:shd w:val="pct10" w:color="auto" w:fill="FFFFFF"/>
                        </w:rPr>
                        <w:t>（征求意见稿）</w:t>
                      </w:r>
                    </w:p>
                    <w:p w14:paraId="3536A1E2" w14:textId="77777777" w:rsidR="00427760" w:rsidRDefault="00427760" w:rsidP="00427760">
                      <w:pPr>
                        <w:pStyle w:val="afffff"/>
                        <w:spacing w:before="12" w:afterLines="80" w:after="249" w:line="240" w:lineRule="auto"/>
                        <w:jc w:val="left"/>
                        <w:rPr>
                          <w:sz w:val="21"/>
                          <w:szCs w:val="28"/>
                          <w:shd w:val="pct10" w:color="auto" w:fill="FFFFFF"/>
                        </w:rPr>
                      </w:pPr>
                      <w:r>
                        <w:rPr>
                          <w:sz w:val="24"/>
                          <w:szCs w:val="28"/>
                        </w:rPr>
                        <w:t xml:space="preserve">                                        </w:t>
                      </w:r>
                      <w:r>
                        <w:rPr>
                          <w:sz w:val="21"/>
                          <w:szCs w:val="28"/>
                        </w:rPr>
                        <w:t xml:space="preserve"> </w:t>
                      </w:r>
                      <w:r>
                        <w:rPr>
                          <w:sz w:val="21"/>
                          <w:szCs w:val="28"/>
                          <w:shd w:val="pct10" w:color="auto" w:fill="FFFFFF"/>
                        </w:rPr>
                        <w:t>     </w:t>
                      </w:r>
                    </w:p>
                    <w:p w14:paraId="25C04AFC" w14:textId="77777777" w:rsidR="00FB19D8" w:rsidRDefault="00FB19D8">
                      <w:pPr>
                        <w:pStyle w:val="affffd"/>
                      </w:pPr>
                    </w:p>
                    <w:p w14:paraId="5D0974E5" w14:textId="77777777" w:rsidR="00FB19D8" w:rsidRDefault="00FB19D8">
                      <w:pPr>
                        <w:pStyle w:val="affffd"/>
                      </w:pPr>
                    </w:p>
                  </w:txbxContent>
                </v:textbox>
                <w10:wrap anchorx="margin" anchory="margin"/>
                <w10:anchorlock/>
              </v:rect>
            </w:pict>
          </mc:Fallback>
        </mc:AlternateContent>
      </w:r>
      <w:r>
        <w:rPr>
          <w:noProof/>
        </w:rPr>
        <mc:AlternateContent>
          <mc:Choice Requires="wps">
            <w:drawing>
              <wp:anchor distT="0" distB="0" distL="114300" distR="114300" simplePos="0" relativeHeight="251661312" behindDoc="0" locked="1" layoutInCell="1" allowOverlap="1" wp14:anchorId="2FF466BA" wp14:editId="4E15C190">
                <wp:simplePos x="0" y="0"/>
                <wp:positionH relativeFrom="margin">
                  <wp:posOffset>125730</wp:posOffset>
                </wp:positionH>
                <wp:positionV relativeFrom="margin">
                  <wp:posOffset>810260</wp:posOffset>
                </wp:positionV>
                <wp:extent cx="5913120" cy="860425"/>
                <wp:effectExtent l="0" t="0" r="0" b="0"/>
                <wp:wrapNone/>
                <wp:docPr id="25" name="fmFrame3"/>
                <wp:cNvGraphicFramePr/>
                <a:graphic xmlns:a="http://schemas.openxmlformats.org/drawingml/2006/main">
                  <a:graphicData uri="http://schemas.microsoft.com/office/word/2010/wordprocessingShape">
                    <wps:wsp>
                      <wps:cNvSpPr/>
                      <wps:spPr bwMode="auto">
                        <a:xfrm>
                          <a:off x="0" y="0"/>
                          <a:ext cx="5913120" cy="860425"/>
                        </a:xfrm>
                        <a:prstGeom prst="rect">
                          <a:avLst/>
                        </a:prstGeom>
                        <a:solidFill>
                          <a:srgbClr val="FFFFFF"/>
                        </a:solidFill>
                        <a:ln>
                          <a:noFill/>
                        </a:ln>
                      </wps:spPr>
                      <wps:txbx>
                        <w:txbxContent>
                          <w:p w14:paraId="10B0BFEA" w14:textId="77777777" w:rsidR="00FB19D8" w:rsidRDefault="006D77CF">
                            <w:pPr>
                              <w:pStyle w:val="12"/>
                              <w:spacing w:beforeLines="60" w:before="187" w:line="320" w:lineRule="exact"/>
                              <w:rPr>
                                <w:rFonts w:ascii="黑体" w:eastAsia="黑体" w:hAnsi="黑体"/>
                                <w:bCs/>
                                <w:shd w:val="pct10" w:color="auto" w:fill="FFFFFF"/>
                              </w:rPr>
                            </w:pPr>
                            <w:r>
                              <w:rPr>
                                <w:rFonts w:ascii="黑体" w:eastAsia="黑体" w:hAnsi="黑体"/>
                                <w:b/>
                              </w:rPr>
                              <w:t xml:space="preserve"> </w:t>
                            </w:r>
                            <w:r>
                              <w:rPr>
                                <w:rFonts w:eastAsia="黑体"/>
                                <w:szCs w:val="28"/>
                                <w:shd w:val="pct10" w:color="auto" w:fill="FFFFFF"/>
                              </w:rPr>
                              <w:t>WB</w:t>
                            </w:r>
                            <w:r>
                              <w:rPr>
                                <w:rFonts w:eastAsia="黑体"/>
                                <w:szCs w:val="28"/>
                              </w:rPr>
                              <w:t xml:space="preserve">/T </w:t>
                            </w:r>
                            <w:r>
                              <w:rPr>
                                <w:rFonts w:ascii="黑体" w:eastAsia="黑体" w:hAnsi="黑体"/>
                                <w:bCs/>
                                <w:shd w:val="pct10" w:color="auto" w:fill="FFFFFF"/>
                              </w:rPr>
                              <w:t>XXXX</w:t>
                            </w:r>
                            <w:r>
                              <w:rPr>
                                <w:rFonts w:ascii="黑体" w:eastAsia="黑体" w:hAnsi="黑体"/>
                                <w:bCs/>
                              </w:rPr>
                              <w:t>—</w:t>
                            </w:r>
                            <w:r>
                              <w:rPr>
                                <w:rFonts w:ascii="黑体" w:eastAsia="黑体" w:hAnsi="黑体"/>
                                <w:bCs/>
                                <w:shd w:val="pct10" w:color="auto" w:fill="FFFFFF"/>
                              </w:rPr>
                              <w:t>XXXX</w:t>
                            </w:r>
                          </w:p>
                          <w:p w14:paraId="67BF3425" w14:textId="77777777" w:rsidR="00FB19D8" w:rsidRDefault="006D77CF">
                            <w:pPr>
                              <w:ind w:firstLine="420"/>
                              <w:jc w:val="center"/>
                              <w:rPr>
                                <w:rFonts w:ascii="黑体" w:eastAsia="黑体" w:hAnsi="黑体"/>
                                <w:bCs/>
                              </w:rPr>
                            </w:pPr>
                            <w:r>
                              <w:t xml:space="preserve">                                      </w:t>
                            </w:r>
                            <w:r>
                              <w:rPr>
                                <w:shd w:val="pct10" w:color="auto" w:fill="FFFFFF"/>
                              </w:rPr>
                              <w:t>     </w:t>
                            </w:r>
                          </w:p>
                        </w:txbxContent>
                      </wps:txbx>
                      <wps:bodyPr rot="0" vert="horz" wrap="square" lIns="0" tIns="0" rIns="0" bIns="0" anchor="t" anchorCtr="0" upright="1">
                        <a:noAutofit/>
                      </wps:bodyPr>
                    </wps:wsp>
                  </a:graphicData>
                </a:graphic>
              </wp:anchor>
            </w:drawing>
          </mc:Choice>
          <mc:Fallback>
            <w:pict>
              <v:rect w14:anchorId="2FF466BA" id="fmFrame3" o:spid="_x0000_s1030" style="position:absolute;left:0;text-align:left;margin-left:9.9pt;margin-top:63.8pt;width:465.6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" stroked="f">
                <v:textbox inset="0,0,0,0">
                  <w:txbxContent>
                    <w:p w14:paraId="10B0BFEA" w14:textId="77777777" w:rsidR="00FB19D8" w:rsidRDefault="006D77CF">
                      <w:pPr>
                        <w:pStyle w:val="12"/>
                        <w:spacing w:beforeLines="60" w:before="187" w:line="320" w:lineRule="exact"/>
                        <w:rPr>
                          <w:rFonts w:ascii="黑体" w:eastAsia="黑体" w:hAnsi="黑体"/>
                          <w:bCs/>
                          <w:shd w:val="pct10" w:color="auto" w:fill="FFFFFF"/>
                        </w:rPr>
                      </w:pPr>
                      <w:r>
                        <w:rPr>
                          <w:rFonts w:ascii="黑体" w:eastAsia="黑体" w:hAnsi="黑体"/>
                          <w:b/>
                        </w:rPr>
                        <w:t xml:space="preserve"> </w:t>
                      </w:r>
                      <w:r>
                        <w:rPr>
                          <w:rFonts w:eastAsia="黑体"/>
                          <w:szCs w:val="28"/>
                          <w:shd w:val="pct10" w:color="auto" w:fill="FFFFFF"/>
                        </w:rPr>
                        <w:t>WB</w:t>
                      </w:r>
                      <w:r>
                        <w:rPr>
                          <w:rFonts w:eastAsia="黑体"/>
                          <w:szCs w:val="28"/>
                        </w:rPr>
                        <w:t xml:space="preserve">/T </w:t>
                      </w:r>
                      <w:r>
                        <w:rPr>
                          <w:rFonts w:ascii="黑体" w:eastAsia="黑体" w:hAnsi="黑体"/>
                          <w:bCs/>
                          <w:shd w:val="pct10" w:color="auto" w:fill="FFFFFF"/>
                        </w:rPr>
                        <w:t>XXXX</w:t>
                      </w:r>
                      <w:r>
                        <w:rPr>
                          <w:rFonts w:ascii="黑体" w:eastAsia="黑体" w:hAnsi="黑体"/>
                          <w:bCs/>
                        </w:rPr>
                        <w:t>—</w:t>
                      </w:r>
                      <w:r>
                        <w:rPr>
                          <w:rFonts w:ascii="黑体" w:eastAsia="黑体" w:hAnsi="黑体"/>
                          <w:bCs/>
                          <w:shd w:val="pct10" w:color="auto" w:fill="FFFFFF"/>
                        </w:rPr>
                        <w:t>XXXX</w:t>
                      </w:r>
                    </w:p>
                    <w:p w14:paraId="67BF3425" w14:textId="77777777" w:rsidR="00FB19D8" w:rsidRDefault="006D77CF">
                      <w:pPr>
                        <w:ind w:firstLine="420"/>
                        <w:jc w:val="center"/>
                        <w:rPr>
                          <w:rFonts w:ascii="黑体" w:eastAsia="黑体" w:hAnsi="黑体"/>
                          <w:bCs/>
                        </w:rPr>
                      </w:pPr>
                      <w:r>
                        <w:t xml:space="preserve">                                      </w:t>
                      </w:r>
                      <w:r>
                        <w:rPr>
                          <w:shd w:val="pct10" w:color="auto" w:fill="FFFFFF"/>
                        </w:rPr>
                        <w:t>     </w:t>
                      </w:r>
                    </w:p>
                  </w:txbxContent>
                </v:textbox>
                <w10:wrap anchorx="margin" anchory="margin"/>
                <w10:anchorlock/>
              </v:rect>
            </w:pict>
          </mc:Fallback>
        </mc:AlternateContent>
      </w:r>
      <w:r>
        <w:rPr>
          <w:noProof/>
        </w:rPr>
        <mc:AlternateContent>
          <mc:Choice Requires="wps">
            <w:drawing>
              <wp:anchor distT="0" distB="0" distL="114300" distR="114300" simplePos="0" relativeHeight="251660288" behindDoc="0" locked="1" layoutInCell="1" allowOverlap="1" wp14:anchorId="33AFA2E8" wp14:editId="74095FD7">
                <wp:simplePos x="0" y="0"/>
                <wp:positionH relativeFrom="margin">
                  <wp:align>center</wp:align>
                </wp:positionH>
                <wp:positionV relativeFrom="margin">
                  <wp:posOffset>261620</wp:posOffset>
                </wp:positionV>
                <wp:extent cx="6410960" cy="497840"/>
                <wp:effectExtent l="0" t="0" r="0" b="0"/>
                <wp:wrapNone/>
                <wp:docPr id="24" name="fmFrame2"/>
                <wp:cNvGraphicFramePr/>
                <a:graphic xmlns:a="http://schemas.openxmlformats.org/drawingml/2006/main">
                  <a:graphicData uri="http://schemas.microsoft.com/office/word/2010/wordprocessingShape">
                    <wps:wsp>
                      <wps:cNvSpPr/>
                      <wps:spPr bwMode="auto">
                        <a:xfrm>
                          <a:off x="0" y="0"/>
                          <a:ext cx="6410960" cy="497840"/>
                        </a:xfrm>
                        <a:prstGeom prst="rect">
                          <a:avLst/>
                        </a:prstGeom>
                        <a:solidFill>
                          <a:srgbClr val="FFFFFF"/>
                        </a:solidFill>
                        <a:ln>
                          <a:noFill/>
                        </a:ln>
                      </wps:spPr>
                      <wps:txbx>
                        <w:txbxContent>
                          <w:p w14:paraId="191100C2" w14:textId="77777777" w:rsidR="00FB19D8" w:rsidRDefault="006D77CF">
                            <w:pPr>
                              <w:pStyle w:val="afffc"/>
                              <w:rPr>
                                <w:rFonts w:ascii="黑体" w:eastAsia="黑体" w:hAnsi="黑体" w:cs="黑体"/>
                                <w:b w:val="0"/>
                                <w:bCs w:val="0"/>
                                <w:w w:val="100"/>
                                <w:sz w:val="48"/>
                                <w:szCs w:val="48"/>
                              </w:rPr>
                            </w:pPr>
                            <w:r>
                              <w:rPr>
                                <w:rFonts w:ascii="黑体" w:eastAsia="黑体" w:hAnsi="黑体" w:cs="黑体" w:hint="eastAsia"/>
                                <w:b w:val="0"/>
                                <w:bCs w:val="0"/>
                                <w:spacing w:val="0"/>
                                <w:w w:val="100"/>
                                <w:sz w:val="48"/>
                                <w:szCs w:val="48"/>
                              </w:rPr>
                              <w:t>中华人民共和国</w:t>
                            </w:r>
                            <w:r>
                              <w:rPr>
                                <w:rFonts w:ascii="黑体" w:eastAsia="黑体" w:hAnsi="黑体" w:cs="黑体" w:hint="eastAsia"/>
                                <w:b w:val="0"/>
                                <w:bCs w:val="0"/>
                                <w:spacing w:val="0"/>
                                <w:w w:val="100"/>
                                <w:sz w:val="48"/>
                                <w:szCs w:val="48"/>
                                <w:shd w:val="pct10" w:color="auto" w:fill="FFFFFF"/>
                              </w:rPr>
                              <w:t>物流</w:t>
                            </w:r>
                            <w:r>
                              <w:rPr>
                                <w:rFonts w:ascii="黑体" w:eastAsia="黑体" w:hAnsi="黑体" w:cs="黑体" w:hint="eastAsia"/>
                                <w:b w:val="0"/>
                                <w:bCs w:val="0"/>
                                <w:spacing w:val="0"/>
                                <w:w w:val="100"/>
                                <w:sz w:val="48"/>
                                <w:szCs w:val="48"/>
                              </w:rPr>
                              <w:t>行业标准</w:t>
                            </w:r>
                          </w:p>
                        </w:txbxContent>
                      </wps:txbx>
                      <wps:bodyPr rot="0" vert="horz" wrap="square" lIns="0" tIns="0" rIns="0" bIns="0" anchor="t" anchorCtr="0" upright="1">
                        <a:noAutofit/>
                      </wps:bodyPr>
                    </wps:wsp>
                  </a:graphicData>
                </a:graphic>
              </wp:anchor>
            </w:drawing>
          </mc:Choice>
          <mc:Fallback>
            <w:pict>
              <v:rect w14:anchorId="33AFA2E8" id="fmFrame2" o:spid="_x0000_s1031" style="position:absolute;left:0;text-align:left;margin-left:0;margin-top:20.6pt;width:504.8pt;height:39.2pt;z-index:251660288;visibility:visible;mso-wrap-style:square;mso-wrap-distance-left:9pt;mso-wrap-distance-top:0;mso-wrap-distance-right:9pt;mso-wrap-distance-bottom:0;mso-position-horizontal:center;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" stroked="f">
                <v:textbox inset="0,0,0,0">
                  <w:txbxContent>
                    <w:p w14:paraId="191100C2" w14:textId="77777777" w:rsidR="00FB19D8" w:rsidRDefault="006D77CF">
                      <w:pPr>
                        <w:pStyle w:val="afffc"/>
                        <w:rPr>
                          <w:rFonts w:ascii="黑体" w:eastAsia="黑体" w:hAnsi="黑体" w:cs="黑体"/>
                          <w:b w:val="0"/>
                          <w:bCs w:val="0"/>
                          <w:w w:val="100"/>
                          <w:sz w:val="48"/>
                          <w:szCs w:val="48"/>
                        </w:rPr>
                      </w:pPr>
                      <w:r>
                        <w:rPr>
                          <w:rFonts w:ascii="黑体" w:eastAsia="黑体" w:hAnsi="黑体" w:cs="黑体" w:hint="eastAsia"/>
                          <w:b w:val="0"/>
                          <w:bCs w:val="0"/>
                          <w:spacing w:val="0"/>
                          <w:w w:val="100"/>
                          <w:sz w:val="48"/>
                          <w:szCs w:val="48"/>
                        </w:rPr>
                        <w:t>中华人民共和国</w:t>
                      </w:r>
                      <w:r>
                        <w:rPr>
                          <w:rFonts w:ascii="黑体" w:eastAsia="黑体" w:hAnsi="黑体" w:cs="黑体" w:hint="eastAsia"/>
                          <w:b w:val="0"/>
                          <w:bCs w:val="0"/>
                          <w:spacing w:val="0"/>
                          <w:w w:val="100"/>
                          <w:sz w:val="48"/>
                          <w:szCs w:val="48"/>
                          <w:shd w:val="pct10" w:color="auto" w:fill="FFFFFF"/>
                        </w:rPr>
                        <w:t>物流</w:t>
                      </w:r>
                      <w:r>
                        <w:rPr>
                          <w:rFonts w:ascii="黑体" w:eastAsia="黑体" w:hAnsi="黑体" w:cs="黑体" w:hint="eastAsia"/>
                          <w:b w:val="0"/>
                          <w:bCs w:val="0"/>
                          <w:spacing w:val="0"/>
                          <w:w w:val="100"/>
                          <w:sz w:val="48"/>
                          <w:szCs w:val="48"/>
                        </w:rPr>
                        <w:t>行业标准</w:t>
                      </w:r>
                    </w:p>
                  </w:txbxContent>
                </v:textbox>
                <w10:wrap anchorx="margin" anchory="margin"/>
                <w10:anchorlock/>
              </v:rect>
            </w:pict>
          </mc:Fallback>
        </mc:AlternateContent>
      </w:r>
      <w:r>
        <w:rPr>
          <w:noProof/>
        </w:rPr>
        <mc:AlternateContent>
          <mc:Choice Requires="wps">
            <w:drawing>
              <wp:anchor distT="0" distB="0" distL="114300" distR="114300" simplePos="0" relativeHeight="251659264" behindDoc="0" locked="1" layoutInCell="1" allowOverlap="1" wp14:anchorId="26AEB8D6" wp14:editId="17F5BBCB">
                <wp:simplePos x="0" y="0"/>
                <wp:positionH relativeFrom="margin">
                  <wp:posOffset>4314825</wp:posOffset>
                </wp:positionH>
                <wp:positionV relativeFrom="margin">
                  <wp:posOffset>-594360</wp:posOffset>
                </wp:positionV>
                <wp:extent cx="1741805" cy="847725"/>
                <wp:effectExtent l="0" t="0" r="0" b="0"/>
                <wp:wrapNone/>
                <wp:docPr id="23" name="fmFrame1"/>
                <wp:cNvGraphicFramePr/>
                <a:graphic xmlns:a="http://schemas.openxmlformats.org/drawingml/2006/main">
                  <a:graphicData uri="http://schemas.microsoft.com/office/word/2010/wordprocessingShape">
                    <wps:wsp>
                      <wps:cNvSpPr/>
                      <wps:spPr bwMode="auto">
                        <a:xfrm>
                          <a:off x="0" y="0"/>
                          <a:ext cx="1741805" cy="847725"/>
                        </a:xfrm>
                        <a:prstGeom prst="rect">
                          <a:avLst/>
                        </a:prstGeom>
                        <a:solidFill>
                          <a:srgbClr val="FFFFFF"/>
                        </a:solidFill>
                        <a:ln>
                          <a:noFill/>
                        </a:ln>
                      </wps:spPr>
                      <wps:txbx>
                        <w:txbxContent>
                          <w:p w14:paraId="69F49C4A" w14:textId="77777777" w:rsidR="00FB19D8" w:rsidRDefault="006D77CF">
                            <w:pPr>
                              <w:pStyle w:val="affffff7"/>
                              <w:rPr>
                                <w:rFonts w:eastAsia="专用美术字体"/>
                                <w:b/>
                                <w:w w:val="170"/>
                                <w:sz w:val="96"/>
                                <w:szCs w:val="96"/>
                                <w:shd w:val="pct10" w:color="auto" w:fill="FFFFFF"/>
                              </w:rPr>
                            </w:pPr>
                            <w:r>
                              <w:rPr>
                                <w:rFonts w:eastAsia="专用美术字体" w:hint="eastAsia"/>
                                <w:b/>
                                <w:w w:val="170"/>
                                <w:sz w:val="96"/>
                                <w:szCs w:val="96"/>
                                <w:shd w:val="pct10" w:color="auto" w:fill="FFFFFF"/>
                              </w:rPr>
                              <w:t>WB</w:t>
                            </w:r>
                          </w:p>
                          <w:p w14:paraId="681CBDFD" w14:textId="77777777" w:rsidR="00FB19D8" w:rsidRDefault="00FB19D8">
                            <w:pPr>
                              <w:ind w:firstLine="420"/>
                            </w:pPr>
                          </w:p>
                        </w:txbxContent>
                      </wps:txbx>
                      <wps:bodyPr rot="0" vert="horz" wrap="square" lIns="0" tIns="0" rIns="0" bIns="0" anchor="t" anchorCtr="0" upright="1">
                        <a:noAutofit/>
                      </wps:bodyPr>
                    </wps:wsp>
                  </a:graphicData>
                </a:graphic>
              </wp:anchor>
            </w:drawing>
          </mc:Choice>
          <mc:Fallback>
            <w:pict>
              <v:rect w14:anchorId="26AEB8D6" id="fmFrame1" o:spid="_x0000_s1032" style="position:absolute;left:0;text-align:left;margin-left:339.75pt;margin-top:-46.8pt;width:137.15pt;height:66.7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" stroked="f">
                <v:textbox inset="0,0,0,0">
                  <w:txbxContent>
                    <w:p w14:paraId="69F49C4A" w14:textId="77777777" w:rsidR="00FB19D8" w:rsidRDefault="006D77CF">
                      <w:pPr>
                        <w:pStyle w:val="affffff7"/>
                        <w:rPr>
                          <w:rFonts w:eastAsia="专用美术字体"/>
                          <w:b/>
                          <w:w w:val="170"/>
                          <w:sz w:val="96"/>
                          <w:szCs w:val="96"/>
                          <w:shd w:val="pct10" w:color="auto" w:fill="FFFFFF"/>
                        </w:rPr>
                      </w:pPr>
                      <w:r>
                        <w:rPr>
                          <w:rFonts w:eastAsia="专用美术字体" w:hint="eastAsia"/>
                          <w:b/>
                          <w:w w:val="170"/>
                          <w:sz w:val="96"/>
                          <w:szCs w:val="96"/>
                          <w:shd w:val="pct10" w:color="auto" w:fill="FFFFFF"/>
                        </w:rPr>
                        <w:t>WB</w:t>
                      </w:r>
                    </w:p>
                    <w:p w14:paraId="681CBDFD" w14:textId="77777777" w:rsidR="00FB19D8" w:rsidRDefault="00FB19D8">
                      <w:pPr>
                        <w:ind w:firstLine="420"/>
                      </w:pPr>
                    </w:p>
                  </w:txbxContent>
                </v:textbox>
                <w10:wrap anchorx="margin" anchory="margin"/>
                <w10:anchorlock/>
              </v:rect>
            </w:pict>
          </mc:Fallback>
        </mc:AlternateContent>
      </w:r>
      <w:r>
        <w:rPr>
          <w:noProof/>
        </w:rPr>
        <mc:AlternateContent>
          <mc:Choice Requires="wps">
            <w:drawing>
              <wp:anchor distT="0" distB="0" distL="114300" distR="114300" simplePos="0" relativeHeight="251667456" behindDoc="0" locked="0" layoutInCell="1" allowOverlap="1" wp14:anchorId="49320A40" wp14:editId="1FC0193C">
                <wp:simplePos x="0" y="0"/>
                <wp:positionH relativeFrom="column">
                  <wp:posOffset>-358775</wp:posOffset>
                </wp:positionH>
                <wp:positionV relativeFrom="paragraph">
                  <wp:posOffset>1425575</wp:posOffset>
                </wp:positionV>
                <wp:extent cx="6121400" cy="635"/>
                <wp:effectExtent l="0" t="0" r="0" b="0"/>
                <wp:wrapNone/>
                <wp:docPr id="22" name="Line 7993"/>
                <wp:cNvGraphicFramePr/>
                <a:graphic xmlns:a="http://schemas.openxmlformats.org/drawingml/2006/main">
                  <a:graphicData uri="http://schemas.microsoft.com/office/word/2010/wordprocessingShape">
                    <wps:wsp>
                      <wps:cNvCnPr/>
                      <wps:spPr bwMode="auto">
                        <a:xfrm>
                          <a:off x="0" y="0"/>
                          <a:ext cx="6121400" cy="635"/>
                        </a:xfrm>
                        <a:prstGeom prst="line">
                          <a:avLst/>
                        </a:prstGeom>
                        <a:noFill/>
                        <a:ln w="12700">
                          <a:solidFill>
                            <a:srgbClr val="FFFFFF"/>
                          </a:solidFill>
                          <a:round/>
                        </a:ln>
                      </wps:spPr>
                      <wps:bodyPr/>
                    </wps:wsp>
                  </a:graphicData>
                </a:graphic>
              </wp:anchor>
            </w:drawing>
          </mc:Choice>
          <mc:Fallback xmlns:wpsCustomData="http://www.wps.cn/officeDocument/2013/wpsCustomData">
            <w:pict>
              <v:line id="Line 7993" o:spid="_x0000_s1026" o:spt="20" style="position:absolute;left:0pt;margin-left:-28.25pt;margin-top:112.25pt;height:0.05pt;width:482pt;z-index:251667456;mso-width-relative:page;mso-height-relative:page;" filled="f" stroked="t" coordsize="21600,21600" o:gfxdata="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CvCum9kAAAALAQAADwAAAAAAAAABACAA&#10;AAAiAAAAZHJzL2Rvd25yZXYueG1sUEsBAhQAFAAAAAgAh07iQF73IB6aAQAAJgMAAA4AAAAAAAAA&#10;AQAgAAAAKAEAAGRycy9lMm9Eb2MueG1sUEsFBgAAAAAGAAYAWQEAADQFAAAAAA==&#10;">
                <v:fill on="f" focussize="0,0"/>
                <v:stroke weight="1pt" color="#FFFFFF" joinstyle="round"/>
                <v:imagedata o:title=""/>
                <o:lock v:ext="edit" aspectratio="f"/>
              </v:line>
            </w:pict>
          </mc:Fallback>
        </mc:AlternateContent>
      </w:r>
    </w:p>
    <w:p w14:paraId="64615BF3"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06116DF2"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65B38945"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33A60A49" w14:textId="77777777" w:rsidR="00FB19D8" w:rsidRDefault="006D77CF">
      <w:pPr>
        <w:pStyle w:val="af3"/>
        <w:adjustRightInd w:val="0"/>
        <w:snapToGrid w:val="0"/>
        <w:ind w:firstLineChars="0" w:firstLine="0"/>
        <w:jc w:val="center"/>
        <w:rPr>
          <w:rFonts w:eastAsia="黑体"/>
          <w:color w:val="000000" w:themeColor="text1"/>
          <w:spacing w:val="8"/>
          <w:sz w:val="32"/>
          <w:szCs w:val="32"/>
        </w:rPr>
      </w:pPr>
      <w:r>
        <w:rPr>
          <w:noProof/>
          <w:color w:val="000000" w:themeColor="text1"/>
          <w:sz w:val="32"/>
        </w:rPr>
        <mc:AlternateContent>
          <mc:Choice Requires="wps">
            <w:drawing>
              <wp:anchor distT="0" distB="0" distL="114300" distR="114300" simplePos="0" relativeHeight="251668480" behindDoc="0" locked="0" layoutInCell="1" allowOverlap="1" wp14:anchorId="2794E06D" wp14:editId="15726FF8">
                <wp:simplePos x="0" y="0"/>
                <wp:positionH relativeFrom="column">
                  <wp:posOffset>-114935</wp:posOffset>
                </wp:positionH>
                <wp:positionV relativeFrom="paragraph">
                  <wp:posOffset>267970</wp:posOffset>
                </wp:positionV>
                <wp:extent cx="6386195" cy="0"/>
                <wp:effectExtent l="0" t="0" r="1905" b="0"/>
                <wp:wrapNone/>
                <wp:docPr id="2" name="Line 3"/>
                <wp:cNvGraphicFramePr/>
                <a:graphic xmlns:a="http://schemas.openxmlformats.org/drawingml/2006/main">
                  <a:graphicData uri="http://schemas.microsoft.com/office/word/2010/wordprocessingShape">
                    <wps:wsp>
                      <wps:cNvCnPr/>
                      <wps:spPr bwMode="auto">
                        <a:xfrm>
                          <a:off x="0" y="0"/>
                          <a:ext cx="6386195" cy="0"/>
                        </a:xfrm>
                        <a:prstGeom prst="line">
                          <a:avLst/>
                        </a:prstGeom>
                        <a:noFill/>
                        <a:ln w="9525">
                          <a:solidFill>
                            <a:schemeClr val="dk1">
                              <a:lumMod val="100000"/>
                              <a:lumOff val="0"/>
                            </a:schemeClr>
                          </a:solidFill>
                          <a:round/>
                        </a:ln>
                      </wps:spPr>
                      <wps:bodyPr/>
                    </wps:wsp>
                  </a:graphicData>
                </a:graphic>
              </wp:anchor>
            </w:drawing>
          </mc:Choice>
          <mc:Fallback xmlns:wpsCustomData="http://www.wps.cn/officeDocument/2013/wpsCustomData">
            <w:pict>
              <v:line id="Line 3" o:spid="_x0000_s1026" o:spt="20" style="position:absolute;left:0pt;margin-left:-9.05pt;margin-top:21.1pt;height:0pt;width:502.85pt;z-index:251668480;mso-width-relative:page;mso-height-relative:page;" filled="f" stroked="t" coordsize="21600,21600" o:gfxdata="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wiYwbXAAAACQEA&#10;AA8AAAAAAAAAAQAgAAAAIgAAAGRycy9kb3ducmV2LnhtbFBLAQIUABQAAAAIAIdO4kDOWX1eqQEA&#10;AFUDAAAOAAAAAAAAAAEAIAAAACYBAABkcnMvZTJvRG9jLnhtbFBLBQYAAAAABgAGAFkBAABBBQAA&#10;AAA=&#10;">
                <v:fill on="f" focussize="0,0"/>
                <v:stroke color="#000000 [3216]" joinstyle="round"/>
                <v:imagedata o:title=""/>
                <o:lock v:ext="edit" aspectratio="f"/>
              </v:line>
            </w:pict>
          </mc:Fallback>
        </mc:AlternateContent>
      </w:r>
    </w:p>
    <w:p w14:paraId="03E573C8"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14976A4B"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0FD5804A"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0CA73D79" w14:textId="77777777" w:rsidR="00FB19D8" w:rsidRDefault="00FB19D8">
      <w:pPr>
        <w:pStyle w:val="af3"/>
        <w:adjustRightInd w:val="0"/>
        <w:snapToGrid w:val="0"/>
        <w:ind w:firstLineChars="0" w:firstLine="0"/>
        <w:jc w:val="center"/>
        <w:rPr>
          <w:rFonts w:eastAsia="黑体"/>
          <w:color w:val="000000" w:themeColor="text1"/>
          <w:spacing w:val="8"/>
          <w:sz w:val="32"/>
          <w:szCs w:val="32"/>
        </w:rPr>
        <w:sectPr w:rsidR="00FB19D8">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8" w:header="1418" w:footer="1134" w:gutter="0"/>
          <w:pgNumType w:start="1"/>
          <w:cols w:space="720"/>
          <w:formProt w:val="0"/>
          <w:titlePg/>
          <w:docGrid w:type="lines" w:linePitch="312"/>
        </w:sectPr>
      </w:pPr>
    </w:p>
    <w:p w14:paraId="06EE1357"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7668B5E9" w14:textId="77777777" w:rsidR="00FB19D8" w:rsidRDefault="00FB19D8">
      <w:pPr>
        <w:pStyle w:val="af3"/>
        <w:adjustRightInd w:val="0"/>
        <w:snapToGrid w:val="0"/>
        <w:ind w:firstLineChars="0" w:firstLine="0"/>
        <w:jc w:val="center"/>
        <w:rPr>
          <w:rFonts w:eastAsia="黑体"/>
          <w:color w:val="000000" w:themeColor="text1"/>
          <w:spacing w:val="8"/>
          <w:sz w:val="32"/>
          <w:szCs w:val="32"/>
        </w:rPr>
      </w:pPr>
    </w:p>
    <w:p w14:paraId="2A17AC86" w14:textId="77777777" w:rsidR="00FB19D8" w:rsidRDefault="006D77CF">
      <w:pPr>
        <w:pStyle w:val="af3"/>
        <w:adjustRightInd w:val="0"/>
        <w:snapToGrid w:val="0"/>
        <w:ind w:firstLineChars="0" w:firstLine="0"/>
        <w:jc w:val="center"/>
        <w:rPr>
          <w:rFonts w:eastAsia="黑体"/>
          <w:color w:val="000000" w:themeColor="text1"/>
          <w:spacing w:val="8"/>
          <w:sz w:val="32"/>
          <w:szCs w:val="32"/>
        </w:rPr>
        <w:sectPr w:rsidR="00FB19D8">
          <w:footerReference w:type="default" r:id="rId15"/>
          <w:type w:val="continuous"/>
          <w:pgSz w:w="11906" w:h="16838"/>
          <w:pgMar w:top="567" w:right="1134" w:bottom="1134" w:left="1418" w:header="1418" w:footer="1134" w:gutter="0"/>
          <w:pgNumType w:start="1"/>
          <w:cols w:space="720"/>
          <w:formProt w:val="0"/>
          <w:docGrid w:type="lines" w:linePitch="312"/>
        </w:sectPr>
      </w:pPr>
      <w:r>
        <w:rPr>
          <w:noProof/>
          <w:color w:val="000000" w:themeColor="text1"/>
          <w:sz w:val="32"/>
        </w:rPr>
        <mc:AlternateContent>
          <mc:Choice Requires="wps">
            <w:drawing>
              <wp:anchor distT="0" distB="0" distL="114300" distR="114300" simplePos="0" relativeHeight="251666432" behindDoc="0" locked="0" layoutInCell="1" allowOverlap="1" wp14:anchorId="623E43AD" wp14:editId="09B721BD">
                <wp:simplePos x="0" y="0"/>
                <wp:positionH relativeFrom="column">
                  <wp:posOffset>-68580</wp:posOffset>
                </wp:positionH>
                <wp:positionV relativeFrom="paragraph">
                  <wp:posOffset>4864100</wp:posOffset>
                </wp:positionV>
                <wp:extent cx="6106795" cy="0"/>
                <wp:effectExtent l="0" t="0" r="1905" b="0"/>
                <wp:wrapNone/>
                <wp:docPr id="1" name="Line 2"/>
                <wp:cNvGraphicFramePr/>
                <a:graphic xmlns:a="http://schemas.openxmlformats.org/drawingml/2006/main">
                  <a:graphicData uri="http://schemas.microsoft.com/office/word/2010/wordprocessingShape">
                    <wps:wsp>
                      <wps:cNvCnPr/>
                      <wps:spPr bwMode="auto">
                        <a:xfrm flipV="1">
                          <a:off x="0" y="0"/>
                          <a:ext cx="6106795" cy="0"/>
                        </a:xfrm>
                        <a:prstGeom prst="line">
                          <a:avLst/>
                        </a:prstGeom>
                        <a:noFill/>
                        <a:ln w="9525">
                          <a:solidFill>
                            <a:schemeClr val="dk1">
                              <a:lumMod val="100000"/>
                              <a:lumOff val="0"/>
                            </a:schemeClr>
                          </a:solidFill>
                          <a:round/>
                        </a:ln>
                      </wps:spPr>
                      <wps:bodyPr/>
                    </wps:wsp>
                  </a:graphicData>
                </a:graphic>
              </wp:anchor>
            </w:drawing>
          </mc:Choice>
          <mc:Fallback xmlns:wpsCustomData="http://www.wps.cn/officeDocument/2013/wpsCustomData">
            <w:pict>
              <v:line id="Line 2" o:spid="_x0000_s1026" o:spt="20" style="position:absolute;left:0pt;flip:y;margin-left:-5.4pt;margin-top:383pt;height:0pt;width:480.85pt;z-index:251666432;mso-width-relative:page;mso-height-relative:page;" filled="f" stroked="t" coordsize="21600,21600" o:gfxdata="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pHEHsNYA&#10;AAALAQAADwAAAAAAAAABACAAAAAiAAAAZHJzL2Rvd25yZXYueG1sUEsBAhQAFAAAAAgAh07iQHfF&#10;uN6vAQAAXwMAAA4AAAAAAAAAAQAgAAAAJQEAAGRycy9lMm9Eb2MueG1sUEsFBgAAAAAGAAYAWQEA&#10;AEYFAAAAAA==&#10;">
                <v:fill on="f" focussize="0,0"/>
                <v:stroke color="#000000 [3216]" joinstyle="round"/>
                <v:imagedata o:title=""/>
                <o:lock v:ext="edit" aspectratio="f"/>
              </v:line>
            </w:pict>
          </mc:Fallback>
        </mc:AlternateContent>
      </w:r>
    </w:p>
    <w:p w14:paraId="69425456" w14:textId="77777777" w:rsidR="00FB19D8" w:rsidRDefault="006D77CF">
      <w:pPr>
        <w:pStyle w:val="afffffa"/>
        <w:ind w:firstLine="641"/>
        <w:outlineLvl w:val="9"/>
        <w:rPr>
          <w:rFonts w:asciiTheme="minorEastAsia" w:eastAsiaTheme="minorEastAsia" w:hAnsiTheme="minorEastAsia" w:cstheme="minorEastAsia"/>
          <w:sz w:val="21"/>
          <w:szCs w:val="21"/>
        </w:rPr>
      </w:pPr>
      <w:bookmarkStart w:id="17" w:name="_Toc26303469"/>
      <w:bookmarkStart w:id="18" w:name="_Toc46331592"/>
      <w:bookmarkStart w:id="19" w:name="_Toc46331825"/>
      <w:bookmarkStart w:id="20" w:name="_Toc46331739"/>
      <w:bookmarkStart w:id="21" w:name="_Toc19540427"/>
      <w:bookmarkStart w:id="22" w:name="_Toc26203931"/>
      <w:bookmarkStart w:id="23" w:name="_Toc20683009"/>
      <w:bookmarkStart w:id="24" w:name="SectionMark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hAnsi="黑体" w:cs="黑体" w:hint="eastAsia"/>
          <w:sz w:val="32"/>
          <w:szCs w:val="32"/>
        </w:rPr>
        <w:lastRenderedPageBreak/>
        <w:t>目  次</w:t>
      </w:r>
      <w:bookmarkEnd w:id="17"/>
      <w:bookmarkEnd w:id="18"/>
      <w:bookmarkEnd w:id="19"/>
      <w:bookmarkEnd w:id="20"/>
      <w:bookmarkEnd w:id="21"/>
      <w:bookmarkEnd w:id="22"/>
      <w:bookmarkEnd w:id="23"/>
      <w:r>
        <w:rPr>
          <w:rStyle w:val="afff8"/>
          <w:rFonts w:asciiTheme="minorEastAsia" w:eastAsiaTheme="minorEastAsia" w:hAnsiTheme="minorEastAsia" w:cstheme="minorEastAsia" w:hint="eastAsia"/>
          <w:color w:val="FF0000"/>
          <w:sz w:val="21"/>
          <w:szCs w:val="21"/>
        </w:rPr>
        <w:fldChar w:fldCharType="begin"/>
      </w:r>
      <w:r>
        <w:rPr>
          <w:rStyle w:val="afff8"/>
          <w:rFonts w:asciiTheme="minorEastAsia" w:eastAsiaTheme="minorEastAsia" w:hAnsiTheme="minorEastAsia" w:cstheme="minorEastAsia" w:hint="eastAsia"/>
          <w:color w:val="FF0000"/>
          <w:sz w:val="21"/>
          <w:szCs w:val="21"/>
        </w:rPr>
        <w:instrText xml:space="preserve"> TOC \o "1-4" \h \z \u </w:instrText>
      </w:r>
      <w:r>
        <w:rPr>
          <w:rStyle w:val="afff8"/>
          <w:rFonts w:asciiTheme="minorEastAsia" w:eastAsiaTheme="minorEastAsia" w:hAnsiTheme="minorEastAsia" w:cstheme="minorEastAsia" w:hint="eastAsia"/>
          <w:color w:val="FF0000"/>
          <w:sz w:val="21"/>
          <w:szCs w:val="21"/>
        </w:rPr>
        <w:fldChar w:fldCharType="separate"/>
      </w:r>
    </w:p>
    <w:p w14:paraId="30AA6845" w14:textId="77777777" w:rsidR="00FB19D8" w:rsidRDefault="00077B1E">
      <w:pPr>
        <w:pStyle w:val="TOC1"/>
        <w:tabs>
          <w:tab w:val="right" w:leader="dot" w:pos="9344"/>
        </w:tabs>
        <w:spacing w:line="360" w:lineRule="auto"/>
        <w:rPr>
          <w:rFonts w:asciiTheme="minorEastAsia" w:eastAsiaTheme="minorEastAsia" w:hAnsiTheme="minorEastAsia" w:cstheme="minorEastAsia"/>
          <w:b w:val="0"/>
          <w:bCs w:val="0"/>
          <w:caps w:val="0"/>
          <w:kern w:val="2"/>
          <w:sz w:val="21"/>
          <w:szCs w:val="21"/>
        </w:rPr>
      </w:pPr>
      <w:hyperlink w:anchor="_Toc48316416" w:history="1">
        <w:r w:rsidR="006D77CF">
          <w:rPr>
            <w:rStyle w:val="afff8"/>
            <w:rFonts w:asciiTheme="minorEastAsia" w:eastAsiaTheme="minorEastAsia" w:hAnsiTheme="minorEastAsia" w:cstheme="minorEastAsia" w:hint="eastAsia"/>
            <w:b w:val="0"/>
            <w:bCs w:val="0"/>
            <w:sz w:val="21"/>
            <w:szCs w:val="21"/>
          </w:rPr>
          <w:t>前言</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_Toc48316416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II</w:t>
        </w:r>
        <w:r w:rsidR="006D77CF">
          <w:rPr>
            <w:rFonts w:asciiTheme="minorEastAsia" w:eastAsiaTheme="minorEastAsia" w:hAnsiTheme="minorEastAsia" w:cstheme="minorEastAsia" w:hint="eastAsia"/>
            <w:b w:val="0"/>
            <w:bCs w:val="0"/>
            <w:sz w:val="21"/>
            <w:szCs w:val="21"/>
          </w:rPr>
          <w:fldChar w:fldCharType="end"/>
        </w:r>
      </w:hyperlink>
    </w:p>
    <w:p w14:paraId="146EF0AB" w14:textId="77777777" w:rsidR="00FB19D8" w:rsidRDefault="00077B1E">
      <w:pPr>
        <w:pStyle w:val="TOC1"/>
        <w:tabs>
          <w:tab w:val="right" w:leader="dot" w:pos="9344"/>
        </w:tabs>
        <w:rPr>
          <w:rFonts w:asciiTheme="minorEastAsia" w:eastAsiaTheme="minorEastAsia" w:hAnsiTheme="minorEastAsia" w:cstheme="minorEastAsia"/>
          <w:b w:val="0"/>
          <w:bCs w:val="0"/>
          <w:caps w:val="0"/>
          <w:kern w:val="2"/>
          <w:sz w:val="21"/>
          <w:szCs w:val="21"/>
        </w:rPr>
      </w:pPr>
      <w:hyperlink w:anchor="_Toc48316417" w:history="1">
        <w:r w:rsidR="006D77CF">
          <w:rPr>
            <w:rStyle w:val="afff8"/>
            <w:rFonts w:asciiTheme="minorEastAsia" w:eastAsiaTheme="minorEastAsia" w:hAnsiTheme="minorEastAsia" w:cstheme="minorEastAsia" w:hint="eastAsia"/>
            <w:b w:val="0"/>
            <w:bCs w:val="0"/>
            <w:sz w:val="21"/>
            <w:szCs w:val="21"/>
          </w:rPr>
          <w:t>1 范围</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_Toc48316417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1</w:t>
        </w:r>
        <w:r w:rsidR="006D77CF">
          <w:rPr>
            <w:rFonts w:asciiTheme="minorEastAsia" w:eastAsiaTheme="minorEastAsia" w:hAnsiTheme="minorEastAsia" w:cstheme="minorEastAsia" w:hint="eastAsia"/>
            <w:b w:val="0"/>
            <w:bCs w:val="0"/>
            <w:sz w:val="21"/>
            <w:szCs w:val="21"/>
          </w:rPr>
          <w:fldChar w:fldCharType="end"/>
        </w:r>
      </w:hyperlink>
    </w:p>
    <w:p w14:paraId="7F137C2D" w14:textId="77777777" w:rsidR="00FB19D8" w:rsidRDefault="00077B1E">
      <w:pPr>
        <w:pStyle w:val="TOC1"/>
        <w:tabs>
          <w:tab w:val="right" w:leader="dot" w:pos="9344"/>
        </w:tabs>
        <w:rPr>
          <w:rFonts w:asciiTheme="minorEastAsia" w:eastAsiaTheme="minorEastAsia" w:hAnsiTheme="minorEastAsia" w:cstheme="minorEastAsia"/>
          <w:b w:val="0"/>
          <w:bCs w:val="0"/>
          <w:caps w:val="0"/>
          <w:kern w:val="2"/>
          <w:sz w:val="21"/>
          <w:szCs w:val="21"/>
        </w:rPr>
      </w:pPr>
      <w:hyperlink w:anchor="_Toc48316418" w:history="1">
        <w:r w:rsidR="006D77CF">
          <w:rPr>
            <w:rStyle w:val="afff8"/>
            <w:rFonts w:asciiTheme="minorEastAsia" w:eastAsiaTheme="minorEastAsia" w:hAnsiTheme="minorEastAsia" w:cstheme="minorEastAsia" w:hint="eastAsia"/>
            <w:b w:val="0"/>
            <w:bCs w:val="0"/>
            <w:sz w:val="21"/>
            <w:szCs w:val="21"/>
          </w:rPr>
          <w:t>2 规范性引用文件</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_Toc48316418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1</w:t>
        </w:r>
        <w:r w:rsidR="006D77CF">
          <w:rPr>
            <w:rFonts w:asciiTheme="minorEastAsia" w:eastAsiaTheme="minorEastAsia" w:hAnsiTheme="minorEastAsia" w:cstheme="minorEastAsia" w:hint="eastAsia"/>
            <w:b w:val="0"/>
            <w:bCs w:val="0"/>
            <w:sz w:val="21"/>
            <w:szCs w:val="21"/>
          </w:rPr>
          <w:fldChar w:fldCharType="end"/>
        </w:r>
      </w:hyperlink>
    </w:p>
    <w:p w14:paraId="298FC30F" w14:textId="77777777" w:rsidR="00FB19D8" w:rsidRDefault="00077B1E">
      <w:pPr>
        <w:pStyle w:val="TOC1"/>
        <w:tabs>
          <w:tab w:val="left" w:pos="480"/>
          <w:tab w:val="right" w:leader="dot" w:pos="9344"/>
        </w:tabs>
        <w:rPr>
          <w:rFonts w:asciiTheme="minorEastAsia" w:eastAsiaTheme="minorEastAsia" w:hAnsiTheme="minorEastAsia" w:cstheme="minorEastAsia"/>
          <w:b w:val="0"/>
          <w:bCs w:val="0"/>
          <w:caps w:val="0"/>
          <w:kern w:val="2"/>
          <w:sz w:val="21"/>
          <w:szCs w:val="21"/>
        </w:rPr>
      </w:pPr>
      <w:hyperlink w:anchor="_Toc48316419" w:history="1">
        <w:r w:rsidR="006D77CF">
          <w:rPr>
            <w:rStyle w:val="afff8"/>
            <w:rFonts w:asciiTheme="minorEastAsia" w:eastAsiaTheme="minorEastAsia" w:hAnsiTheme="minorEastAsia" w:cstheme="minorEastAsia" w:hint="eastAsia"/>
            <w:b w:val="0"/>
            <w:bCs w:val="0"/>
            <w:sz w:val="21"/>
            <w:szCs w:val="21"/>
          </w:rPr>
          <w:t>3 术语和定义</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_Toc48316419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1</w:t>
        </w:r>
        <w:r w:rsidR="006D77CF">
          <w:rPr>
            <w:rFonts w:asciiTheme="minorEastAsia" w:eastAsiaTheme="minorEastAsia" w:hAnsiTheme="minorEastAsia" w:cstheme="minorEastAsia" w:hint="eastAsia"/>
            <w:b w:val="0"/>
            <w:bCs w:val="0"/>
            <w:sz w:val="21"/>
            <w:szCs w:val="21"/>
          </w:rPr>
          <w:fldChar w:fldCharType="end"/>
        </w:r>
      </w:hyperlink>
    </w:p>
    <w:p w14:paraId="0B3AE1E8" w14:textId="77777777" w:rsidR="00FB19D8" w:rsidRDefault="00077B1E">
      <w:pPr>
        <w:pStyle w:val="TOC1"/>
        <w:tabs>
          <w:tab w:val="left" w:pos="480"/>
          <w:tab w:val="right" w:leader="dot" w:pos="9344"/>
        </w:tabs>
        <w:rPr>
          <w:rFonts w:asciiTheme="minorEastAsia" w:eastAsiaTheme="minorEastAsia" w:hAnsiTheme="minorEastAsia" w:cstheme="minorEastAsia"/>
          <w:b w:val="0"/>
          <w:bCs w:val="0"/>
          <w:caps w:val="0"/>
          <w:kern w:val="2"/>
          <w:sz w:val="21"/>
          <w:szCs w:val="21"/>
        </w:rPr>
      </w:pPr>
      <w:hyperlink w:anchor="_Toc48316420" w:history="1">
        <w:r w:rsidR="006D77CF">
          <w:rPr>
            <w:rStyle w:val="afff8"/>
            <w:rFonts w:asciiTheme="minorEastAsia" w:eastAsiaTheme="minorEastAsia" w:hAnsiTheme="minorEastAsia" w:cstheme="minorEastAsia" w:hint="eastAsia"/>
            <w:b w:val="0"/>
            <w:bCs w:val="0"/>
            <w:sz w:val="21"/>
            <w:szCs w:val="21"/>
          </w:rPr>
          <w:t>4 企业要求</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_Toc48316420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2</w:t>
        </w:r>
        <w:r w:rsidR="006D77CF">
          <w:rPr>
            <w:rFonts w:asciiTheme="minorEastAsia" w:eastAsiaTheme="minorEastAsia" w:hAnsiTheme="minorEastAsia" w:cstheme="minorEastAsia" w:hint="eastAsia"/>
            <w:b w:val="0"/>
            <w:bCs w:val="0"/>
            <w:sz w:val="21"/>
            <w:szCs w:val="21"/>
          </w:rPr>
          <w:fldChar w:fldCharType="end"/>
        </w:r>
      </w:hyperlink>
    </w:p>
    <w:p w14:paraId="6CF93162"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21" w:history="1">
        <w:r w:rsidR="006D77CF">
          <w:rPr>
            <w:rStyle w:val="afff8"/>
            <w:rFonts w:asciiTheme="minorEastAsia" w:eastAsiaTheme="minorEastAsia" w:hAnsiTheme="minorEastAsia" w:cstheme="minorEastAsia" w:hint="eastAsia"/>
            <w:i w:val="0"/>
            <w:iCs w:val="0"/>
            <w:sz w:val="21"/>
            <w:szCs w:val="21"/>
          </w:rPr>
          <w:t>4.1 企业基本条件</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_Toc48316421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2</w:t>
        </w:r>
        <w:r w:rsidR="006D77CF">
          <w:rPr>
            <w:rFonts w:asciiTheme="minorEastAsia" w:eastAsiaTheme="minorEastAsia" w:hAnsiTheme="minorEastAsia" w:cstheme="minorEastAsia" w:hint="eastAsia"/>
            <w:i w:val="0"/>
            <w:iCs w:val="0"/>
            <w:sz w:val="21"/>
            <w:szCs w:val="21"/>
          </w:rPr>
          <w:fldChar w:fldCharType="end"/>
        </w:r>
      </w:hyperlink>
    </w:p>
    <w:p w14:paraId="2EE86DF8"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22" w:history="1">
        <w:r w:rsidR="006D77CF">
          <w:rPr>
            <w:rStyle w:val="afff8"/>
            <w:rFonts w:asciiTheme="minorEastAsia" w:eastAsiaTheme="minorEastAsia" w:hAnsiTheme="minorEastAsia" w:cstheme="minorEastAsia" w:hint="eastAsia"/>
            <w:i w:val="0"/>
            <w:iCs w:val="0"/>
            <w:sz w:val="21"/>
            <w:szCs w:val="21"/>
          </w:rPr>
          <w:t>4.2 人员组织与制度建设</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_Toc48316422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2</w:t>
        </w:r>
        <w:r w:rsidR="006D77CF">
          <w:rPr>
            <w:rFonts w:asciiTheme="minorEastAsia" w:eastAsiaTheme="minorEastAsia" w:hAnsiTheme="minorEastAsia" w:cstheme="minorEastAsia" w:hint="eastAsia"/>
            <w:i w:val="0"/>
            <w:iCs w:val="0"/>
            <w:sz w:val="21"/>
            <w:szCs w:val="21"/>
          </w:rPr>
          <w:fldChar w:fldCharType="end"/>
        </w:r>
      </w:hyperlink>
    </w:p>
    <w:p w14:paraId="25CF9631" w14:textId="77777777" w:rsidR="00FB19D8" w:rsidRDefault="00077B1E">
      <w:pPr>
        <w:pStyle w:val="TOC1"/>
        <w:tabs>
          <w:tab w:val="left" w:pos="480"/>
          <w:tab w:val="right" w:leader="dot" w:pos="9344"/>
        </w:tabs>
        <w:rPr>
          <w:rFonts w:asciiTheme="minorEastAsia" w:eastAsiaTheme="minorEastAsia" w:hAnsiTheme="minorEastAsia" w:cstheme="minorEastAsia"/>
          <w:b w:val="0"/>
          <w:bCs w:val="0"/>
          <w:caps w:val="0"/>
          <w:kern w:val="2"/>
          <w:sz w:val="21"/>
          <w:szCs w:val="21"/>
        </w:rPr>
      </w:pPr>
      <w:hyperlink w:anchor="_Toc48316423" w:history="1">
        <w:r w:rsidR="006D77CF">
          <w:rPr>
            <w:rStyle w:val="afff8"/>
            <w:rFonts w:asciiTheme="minorEastAsia" w:eastAsiaTheme="minorEastAsia" w:hAnsiTheme="minorEastAsia" w:cstheme="minorEastAsia" w:hint="eastAsia"/>
            <w:b w:val="0"/>
            <w:bCs w:val="0"/>
            <w:sz w:val="21"/>
            <w:szCs w:val="21"/>
          </w:rPr>
          <w:t>5 技术要求</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_Toc48316423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2</w:t>
        </w:r>
        <w:r w:rsidR="006D77CF">
          <w:rPr>
            <w:rFonts w:asciiTheme="minorEastAsia" w:eastAsiaTheme="minorEastAsia" w:hAnsiTheme="minorEastAsia" w:cstheme="minorEastAsia" w:hint="eastAsia"/>
            <w:b w:val="0"/>
            <w:bCs w:val="0"/>
            <w:sz w:val="21"/>
            <w:szCs w:val="21"/>
          </w:rPr>
          <w:fldChar w:fldCharType="end"/>
        </w:r>
      </w:hyperlink>
    </w:p>
    <w:p w14:paraId="27C19A23"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24" w:history="1">
        <w:r w:rsidR="006D77CF">
          <w:rPr>
            <w:rStyle w:val="afff8"/>
            <w:rFonts w:asciiTheme="minorEastAsia" w:eastAsiaTheme="minorEastAsia" w:hAnsiTheme="minorEastAsia" w:cstheme="minorEastAsia" w:hint="eastAsia"/>
            <w:i w:val="0"/>
            <w:iCs w:val="0"/>
            <w:sz w:val="21"/>
            <w:szCs w:val="21"/>
          </w:rPr>
          <w:t>5.1 网络与基础设施</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_Toc48316424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2</w:t>
        </w:r>
        <w:r w:rsidR="006D77CF">
          <w:rPr>
            <w:rFonts w:asciiTheme="minorEastAsia" w:eastAsiaTheme="minorEastAsia" w:hAnsiTheme="minorEastAsia" w:cstheme="minorEastAsia" w:hint="eastAsia"/>
            <w:i w:val="0"/>
            <w:iCs w:val="0"/>
            <w:sz w:val="21"/>
            <w:szCs w:val="21"/>
          </w:rPr>
          <w:fldChar w:fldCharType="end"/>
        </w:r>
      </w:hyperlink>
    </w:p>
    <w:p w14:paraId="4942FD5E"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25" w:history="1">
        <w:r w:rsidR="006D77CF">
          <w:rPr>
            <w:rStyle w:val="afff8"/>
            <w:rFonts w:asciiTheme="minorEastAsia" w:eastAsiaTheme="minorEastAsia" w:hAnsiTheme="minorEastAsia" w:cstheme="minorEastAsia" w:hint="eastAsia"/>
            <w:i w:val="0"/>
            <w:iCs w:val="0"/>
            <w:sz w:val="21"/>
            <w:szCs w:val="21"/>
          </w:rPr>
          <w:t>5.2 数字化仓库管理系统</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_Toc48316425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3</w:t>
        </w:r>
        <w:r w:rsidR="006D77CF">
          <w:rPr>
            <w:rFonts w:asciiTheme="minorEastAsia" w:eastAsiaTheme="minorEastAsia" w:hAnsiTheme="minorEastAsia" w:cstheme="minorEastAsia" w:hint="eastAsia"/>
            <w:i w:val="0"/>
            <w:iCs w:val="0"/>
            <w:sz w:val="21"/>
            <w:szCs w:val="21"/>
          </w:rPr>
          <w:fldChar w:fldCharType="end"/>
        </w:r>
      </w:hyperlink>
    </w:p>
    <w:p w14:paraId="29FED205"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26" w:history="1">
        <w:r w:rsidR="006D77CF">
          <w:rPr>
            <w:rStyle w:val="afff8"/>
            <w:rFonts w:asciiTheme="minorEastAsia" w:eastAsiaTheme="minorEastAsia" w:hAnsiTheme="minorEastAsia" w:cstheme="minorEastAsia" w:hint="eastAsia"/>
            <w:i w:val="0"/>
            <w:iCs w:val="0"/>
            <w:sz w:val="21"/>
            <w:szCs w:val="21"/>
          </w:rPr>
          <w:t>5.3 物联网设备</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_Toc48316426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3</w:t>
        </w:r>
        <w:r w:rsidR="006D77CF">
          <w:rPr>
            <w:rFonts w:asciiTheme="minorEastAsia" w:eastAsiaTheme="minorEastAsia" w:hAnsiTheme="minorEastAsia" w:cstheme="minorEastAsia" w:hint="eastAsia"/>
            <w:i w:val="0"/>
            <w:iCs w:val="0"/>
            <w:sz w:val="21"/>
            <w:szCs w:val="21"/>
          </w:rPr>
          <w:fldChar w:fldCharType="end"/>
        </w:r>
      </w:hyperlink>
    </w:p>
    <w:p w14:paraId="2FCBDF9C" w14:textId="77777777" w:rsidR="00FB19D8" w:rsidRDefault="00077B1E">
      <w:pPr>
        <w:pStyle w:val="TOC1"/>
        <w:tabs>
          <w:tab w:val="left" w:pos="480"/>
          <w:tab w:val="right" w:leader="dot" w:pos="9344"/>
        </w:tabs>
        <w:rPr>
          <w:rFonts w:asciiTheme="minorEastAsia" w:eastAsiaTheme="minorEastAsia" w:hAnsiTheme="minorEastAsia" w:cstheme="minorEastAsia"/>
          <w:b w:val="0"/>
          <w:bCs w:val="0"/>
          <w:caps w:val="0"/>
          <w:kern w:val="2"/>
          <w:sz w:val="21"/>
          <w:szCs w:val="21"/>
        </w:rPr>
      </w:pPr>
      <w:hyperlink w:anchor="_Toc48316427" w:history="1">
        <w:r w:rsidR="006D77CF">
          <w:rPr>
            <w:rStyle w:val="afff8"/>
            <w:rFonts w:asciiTheme="minorEastAsia" w:eastAsiaTheme="minorEastAsia" w:hAnsiTheme="minorEastAsia" w:cstheme="minorEastAsia" w:hint="eastAsia"/>
            <w:b w:val="0"/>
            <w:bCs w:val="0"/>
            <w:sz w:val="21"/>
            <w:szCs w:val="21"/>
          </w:rPr>
          <w:t>6 管理要求</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_Toc48316427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3</w:t>
        </w:r>
        <w:r w:rsidR="006D77CF">
          <w:rPr>
            <w:rFonts w:asciiTheme="minorEastAsia" w:eastAsiaTheme="minorEastAsia" w:hAnsiTheme="minorEastAsia" w:cstheme="minorEastAsia" w:hint="eastAsia"/>
            <w:b w:val="0"/>
            <w:bCs w:val="0"/>
            <w:sz w:val="21"/>
            <w:szCs w:val="21"/>
          </w:rPr>
          <w:fldChar w:fldCharType="end"/>
        </w:r>
      </w:hyperlink>
    </w:p>
    <w:p w14:paraId="3B4E3CB0"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1" w:history="1">
        <w:r w:rsidR="006D77CF">
          <w:rPr>
            <w:rStyle w:val="afff8"/>
            <w:rFonts w:asciiTheme="minorEastAsia" w:eastAsiaTheme="minorEastAsia" w:hAnsiTheme="minorEastAsia" w:cstheme="minorEastAsia" w:hint="eastAsia"/>
            <w:i w:val="0"/>
            <w:iCs w:val="0"/>
            <w:sz w:val="21"/>
            <w:szCs w:val="21"/>
          </w:rPr>
          <w:t>6.1 编码管理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_Toc48316431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3</w:t>
        </w:r>
        <w:r w:rsidR="006D77CF">
          <w:rPr>
            <w:rFonts w:asciiTheme="minorEastAsia" w:eastAsiaTheme="minorEastAsia" w:hAnsiTheme="minorEastAsia" w:cstheme="minorEastAsia" w:hint="eastAsia"/>
            <w:i w:val="0"/>
            <w:iCs w:val="0"/>
            <w:sz w:val="21"/>
            <w:szCs w:val="21"/>
          </w:rPr>
          <w:fldChar w:fldCharType="end"/>
        </w:r>
      </w:hyperlink>
    </w:p>
    <w:p w14:paraId="437AFDAF"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2" w:history="1">
        <w:r w:rsidR="006D77CF">
          <w:rPr>
            <w:rStyle w:val="afff8"/>
            <w:rFonts w:asciiTheme="minorEastAsia" w:eastAsiaTheme="minorEastAsia" w:hAnsiTheme="minorEastAsia" w:cstheme="minorEastAsia" w:hint="eastAsia"/>
            <w:i w:val="0"/>
            <w:iCs w:val="0"/>
            <w:sz w:val="21"/>
            <w:szCs w:val="21"/>
          </w:rPr>
          <w:t>6.2 设备管理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_Toc48316432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3</w:t>
        </w:r>
        <w:r w:rsidR="006D77CF">
          <w:rPr>
            <w:rFonts w:asciiTheme="minorEastAsia" w:eastAsiaTheme="minorEastAsia" w:hAnsiTheme="minorEastAsia" w:cstheme="minorEastAsia" w:hint="eastAsia"/>
            <w:i w:val="0"/>
            <w:iCs w:val="0"/>
            <w:sz w:val="21"/>
            <w:szCs w:val="21"/>
          </w:rPr>
          <w:fldChar w:fldCharType="end"/>
        </w:r>
      </w:hyperlink>
    </w:p>
    <w:p w14:paraId="606302EE"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3" w:history="1">
        <w:r w:rsidR="006D77CF">
          <w:rPr>
            <w:rStyle w:val="afff8"/>
            <w:rFonts w:asciiTheme="minorEastAsia" w:eastAsiaTheme="minorEastAsia" w:hAnsiTheme="minorEastAsia" w:cstheme="minorEastAsia" w:hint="eastAsia"/>
            <w:i w:val="0"/>
            <w:iCs w:val="0"/>
            <w:sz w:val="21"/>
            <w:szCs w:val="21"/>
          </w:rPr>
          <w:t>6.3 人员管理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_Toc48316433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517454ED"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4" w:history="1">
        <w:r w:rsidR="006D77CF">
          <w:rPr>
            <w:rStyle w:val="afff8"/>
            <w:rFonts w:asciiTheme="minorEastAsia" w:eastAsiaTheme="minorEastAsia" w:hAnsiTheme="minorEastAsia" w:cstheme="minorEastAsia" w:hint="eastAsia"/>
            <w:i w:val="0"/>
            <w:iCs w:val="0"/>
            <w:sz w:val="21"/>
            <w:szCs w:val="21"/>
          </w:rPr>
          <w:t>6.4 仓储物管理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_Toc48316434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76EAFA96"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5" w:history="1">
        <w:r w:rsidR="006D77CF">
          <w:rPr>
            <w:rStyle w:val="afff8"/>
            <w:rFonts w:asciiTheme="minorEastAsia" w:eastAsiaTheme="minorEastAsia" w:hAnsiTheme="minorEastAsia" w:cstheme="minorEastAsia" w:hint="eastAsia"/>
            <w:i w:val="0"/>
            <w:iCs w:val="0"/>
            <w:sz w:val="21"/>
            <w:szCs w:val="21"/>
          </w:rPr>
          <w:t>6.5 储位管理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_Toc48316435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2F9C3B50"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6" w:history="1">
        <w:r w:rsidR="006D77CF">
          <w:rPr>
            <w:rStyle w:val="afff8"/>
            <w:rFonts w:asciiTheme="minorEastAsia" w:eastAsiaTheme="minorEastAsia" w:hAnsiTheme="minorEastAsia" w:cstheme="minorEastAsia" w:hint="eastAsia"/>
            <w:i w:val="0"/>
            <w:iCs w:val="0"/>
            <w:sz w:val="21"/>
            <w:szCs w:val="21"/>
          </w:rPr>
          <w:t>6.6 运输车辆管理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_Toc48316436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179C386B"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7" w:history="1">
        <w:r w:rsidR="006D77CF">
          <w:rPr>
            <w:rStyle w:val="afff8"/>
            <w:rFonts w:asciiTheme="minorEastAsia" w:eastAsiaTheme="minorEastAsia" w:hAnsiTheme="minorEastAsia" w:cstheme="minorEastAsia" w:hint="eastAsia"/>
            <w:i w:val="0"/>
            <w:iCs w:val="0"/>
            <w:sz w:val="21"/>
            <w:szCs w:val="21"/>
          </w:rPr>
          <w:t>6.7 数据管理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_Toc48316437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5F2D17DE"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8" w:history="1">
        <w:r w:rsidR="006D77CF">
          <w:rPr>
            <w:rStyle w:val="afff8"/>
            <w:rFonts w:asciiTheme="minorEastAsia" w:eastAsiaTheme="minorEastAsia" w:hAnsiTheme="minorEastAsia" w:cstheme="minorEastAsia" w:hint="eastAsia"/>
            <w:i w:val="0"/>
            <w:iCs w:val="0"/>
            <w:sz w:val="21"/>
            <w:szCs w:val="21"/>
          </w:rPr>
          <w:t>6.8 风险管理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_Toc48316438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4</w:t>
        </w:r>
        <w:r w:rsidR="006D77CF">
          <w:rPr>
            <w:rFonts w:asciiTheme="minorEastAsia" w:eastAsiaTheme="minorEastAsia" w:hAnsiTheme="minorEastAsia" w:cstheme="minorEastAsia" w:hint="eastAsia"/>
            <w:i w:val="0"/>
            <w:iCs w:val="0"/>
            <w:sz w:val="21"/>
            <w:szCs w:val="21"/>
          </w:rPr>
          <w:fldChar w:fldCharType="end"/>
        </w:r>
      </w:hyperlink>
    </w:p>
    <w:p w14:paraId="5FF985ED"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39" w:history="1">
        <w:r w:rsidR="006D77CF">
          <w:rPr>
            <w:rStyle w:val="afff8"/>
            <w:rFonts w:asciiTheme="minorEastAsia" w:eastAsiaTheme="minorEastAsia" w:hAnsiTheme="minorEastAsia" w:cstheme="minorEastAsia" w:hint="eastAsia"/>
            <w:i w:val="0"/>
            <w:iCs w:val="0"/>
            <w:sz w:val="21"/>
            <w:szCs w:val="21"/>
          </w:rPr>
          <w:t>6.9 安全管理</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_Toc48316439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5</w:t>
        </w:r>
        <w:r w:rsidR="006D77CF">
          <w:rPr>
            <w:rFonts w:asciiTheme="minorEastAsia" w:eastAsiaTheme="minorEastAsia" w:hAnsiTheme="minorEastAsia" w:cstheme="minorEastAsia" w:hint="eastAsia"/>
            <w:i w:val="0"/>
            <w:iCs w:val="0"/>
            <w:sz w:val="21"/>
            <w:szCs w:val="21"/>
          </w:rPr>
          <w:fldChar w:fldCharType="end"/>
        </w:r>
      </w:hyperlink>
    </w:p>
    <w:p w14:paraId="0293AC9E" w14:textId="77777777" w:rsidR="00FB19D8" w:rsidRDefault="00077B1E">
      <w:pPr>
        <w:pStyle w:val="TOC1"/>
        <w:tabs>
          <w:tab w:val="left" w:pos="480"/>
          <w:tab w:val="right" w:leader="dot" w:pos="9344"/>
        </w:tabs>
        <w:rPr>
          <w:rFonts w:asciiTheme="minorEastAsia" w:eastAsiaTheme="minorEastAsia" w:hAnsiTheme="minorEastAsia" w:cstheme="minorEastAsia"/>
          <w:b w:val="0"/>
          <w:bCs w:val="0"/>
          <w:caps w:val="0"/>
          <w:kern w:val="2"/>
          <w:sz w:val="21"/>
          <w:szCs w:val="21"/>
        </w:rPr>
      </w:pPr>
      <w:hyperlink w:anchor="_Toc48316440" w:history="1">
        <w:r w:rsidR="006D77CF">
          <w:rPr>
            <w:rStyle w:val="afff8"/>
            <w:rFonts w:asciiTheme="minorEastAsia" w:eastAsiaTheme="minorEastAsia" w:hAnsiTheme="minorEastAsia" w:cstheme="minorEastAsia" w:hint="eastAsia"/>
            <w:b w:val="0"/>
            <w:bCs w:val="0"/>
            <w:sz w:val="21"/>
            <w:szCs w:val="21"/>
          </w:rPr>
          <w:t>7 协同与发展要求</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_Toc48316440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5</w:t>
        </w:r>
        <w:r w:rsidR="006D77CF">
          <w:rPr>
            <w:rFonts w:asciiTheme="minorEastAsia" w:eastAsiaTheme="minorEastAsia" w:hAnsiTheme="minorEastAsia" w:cstheme="minorEastAsia" w:hint="eastAsia"/>
            <w:b w:val="0"/>
            <w:bCs w:val="0"/>
            <w:sz w:val="21"/>
            <w:szCs w:val="21"/>
          </w:rPr>
          <w:fldChar w:fldCharType="end"/>
        </w:r>
      </w:hyperlink>
    </w:p>
    <w:p w14:paraId="7651E2DE"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42" w:history="1">
        <w:r w:rsidR="006D77CF">
          <w:rPr>
            <w:rStyle w:val="afff8"/>
            <w:rFonts w:asciiTheme="minorEastAsia" w:eastAsiaTheme="minorEastAsia" w:hAnsiTheme="minorEastAsia" w:cstheme="minorEastAsia" w:hint="eastAsia"/>
            <w:i w:val="0"/>
            <w:iCs w:val="0"/>
            <w:sz w:val="21"/>
            <w:szCs w:val="21"/>
          </w:rPr>
          <w:t>7.1 供应链协同</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_Toc48316442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5</w:t>
        </w:r>
        <w:r w:rsidR="006D77CF">
          <w:rPr>
            <w:rFonts w:asciiTheme="minorEastAsia" w:eastAsiaTheme="minorEastAsia" w:hAnsiTheme="minorEastAsia" w:cstheme="minorEastAsia" w:hint="eastAsia"/>
            <w:i w:val="0"/>
            <w:iCs w:val="0"/>
            <w:sz w:val="21"/>
            <w:szCs w:val="21"/>
          </w:rPr>
          <w:fldChar w:fldCharType="end"/>
        </w:r>
      </w:hyperlink>
    </w:p>
    <w:p w14:paraId="3E7944B4" w14:textId="77777777" w:rsidR="00FB19D8" w:rsidRDefault="00077B1E">
      <w:pPr>
        <w:pStyle w:val="TOC3"/>
        <w:tabs>
          <w:tab w:val="left" w:pos="1200"/>
          <w:tab w:val="right" w:leader="dot" w:pos="9344"/>
        </w:tabs>
        <w:ind w:left="0" w:firstLineChars="100" w:firstLine="200"/>
        <w:rPr>
          <w:rFonts w:asciiTheme="minorEastAsia" w:eastAsiaTheme="minorEastAsia" w:hAnsiTheme="minorEastAsia" w:cstheme="minorEastAsia"/>
          <w:i w:val="0"/>
          <w:iCs w:val="0"/>
          <w:kern w:val="2"/>
          <w:sz w:val="21"/>
          <w:szCs w:val="21"/>
        </w:rPr>
      </w:pPr>
      <w:hyperlink w:anchor="_Toc48316443" w:history="1">
        <w:r w:rsidR="006D77CF">
          <w:rPr>
            <w:rStyle w:val="afff8"/>
            <w:rFonts w:asciiTheme="minorEastAsia" w:eastAsiaTheme="minorEastAsia" w:hAnsiTheme="minorEastAsia" w:cstheme="minorEastAsia" w:hint="eastAsia"/>
            <w:i w:val="0"/>
            <w:iCs w:val="0"/>
            <w:sz w:val="21"/>
            <w:szCs w:val="21"/>
          </w:rPr>
          <w:t>7.2 可持续发展</w:t>
        </w:r>
        <w:r w:rsidR="006D77CF">
          <w:rPr>
            <w:rFonts w:asciiTheme="minorEastAsia" w:eastAsiaTheme="minorEastAsia" w:hAnsiTheme="minorEastAsia" w:cstheme="minorEastAsia" w:hint="eastAsia"/>
            <w:i w:val="0"/>
            <w:iCs w:val="0"/>
            <w:sz w:val="21"/>
            <w:szCs w:val="21"/>
          </w:rPr>
          <w:tab/>
        </w:r>
        <w:r w:rsidR="006D77CF">
          <w:rPr>
            <w:rFonts w:asciiTheme="minorEastAsia" w:eastAsiaTheme="minorEastAsia" w:hAnsiTheme="minorEastAsia" w:cstheme="minorEastAsia" w:hint="eastAsia"/>
            <w:i w:val="0"/>
            <w:iCs w:val="0"/>
            <w:sz w:val="21"/>
            <w:szCs w:val="21"/>
          </w:rPr>
          <w:fldChar w:fldCharType="begin"/>
        </w:r>
        <w:r w:rsidR="006D77CF">
          <w:rPr>
            <w:rFonts w:asciiTheme="minorEastAsia" w:eastAsiaTheme="minorEastAsia" w:hAnsiTheme="minorEastAsia" w:cstheme="minorEastAsia" w:hint="eastAsia"/>
            <w:i w:val="0"/>
            <w:iCs w:val="0"/>
            <w:sz w:val="21"/>
            <w:szCs w:val="21"/>
          </w:rPr>
          <w:instrText xml:space="preserve"> PAGEREF _Toc48316443 \h </w:instrText>
        </w:r>
        <w:r w:rsidR="006D77CF">
          <w:rPr>
            <w:rFonts w:asciiTheme="minorEastAsia" w:eastAsiaTheme="minorEastAsia" w:hAnsiTheme="minorEastAsia" w:cstheme="minorEastAsia" w:hint="eastAsia"/>
            <w:i w:val="0"/>
            <w:iCs w:val="0"/>
            <w:sz w:val="21"/>
            <w:szCs w:val="21"/>
          </w:rPr>
        </w:r>
        <w:r w:rsidR="006D77CF">
          <w:rPr>
            <w:rFonts w:asciiTheme="minorEastAsia" w:eastAsiaTheme="minorEastAsia" w:hAnsiTheme="minorEastAsia" w:cstheme="minorEastAsia" w:hint="eastAsia"/>
            <w:i w:val="0"/>
            <w:iCs w:val="0"/>
            <w:sz w:val="21"/>
            <w:szCs w:val="21"/>
          </w:rPr>
          <w:fldChar w:fldCharType="separate"/>
        </w:r>
        <w:r w:rsidR="006D77CF">
          <w:rPr>
            <w:rFonts w:asciiTheme="minorEastAsia" w:eastAsiaTheme="minorEastAsia" w:hAnsiTheme="minorEastAsia" w:cstheme="minorEastAsia" w:hint="eastAsia"/>
            <w:i w:val="0"/>
            <w:iCs w:val="0"/>
            <w:sz w:val="21"/>
            <w:szCs w:val="21"/>
          </w:rPr>
          <w:t>5</w:t>
        </w:r>
        <w:r w:rsidR="006D77CF">
          <w:rPr>
            <w:rFonts w:asciiTheme="minorEastAsia" w:eastAsiaTheme="minorEastAsia" w:hAnsiTheme="minorEastAsia" w:cstheme="minorEastAsia" w:hint="eastAsia"/>
            <w:i w:val="0"/>
            <w:iCs w:val="0"/>
            <w:sz w:val="21"/>
            <w:szCs w:val="21"/>
          </w:rPr>
          <w:fldChar w:fldCharType="end"/>
        </w:r>
      </w:hyperlink>
    </w:p>
    <w:p w14:paraId="4D4D8714" w14:textId="77777777" w:rsidR="00FB19D8" w:rsidRDefault="00077B1E">
      <w:pPr>
        <w:pStyle w:val="TOC1"/>
        <w:tabs>
          <w:tab w:val="right" w:leader="dot" w:pos="9344"/>
        </w:tabs>
        <w:rPr>
          <w:rFonts w:asciiTheme="minorEastAsia" w:eastAsiaTheme="minorEastAsia" w:hAnsiTheme="minorEastAsia" w:cstheme="minorEastAsia"/>
          <w:b w:val="0"/>
          <w:bCs w:val="0"/>
          <w:caps w:val="0"/>
          <w:kern w:val="2"/>
          <w:sz w:val="21"/>
          <w:szCs w:val="21"/>
        </w:rPr>
      </w:pPr>
      <w:hyperlink w:anchor="_Toc48316444" w:history="1">
        <w:r w:rsidR="006D77CF">
          <w:rPr>
            <w:rStyle w:val="afff8"/>
            <w:rFonts w:asciiTheme="minorEastAsia" w:eastAsiaTheme="minorEastAsia" w:hAnsiTheme="minorEastAsia" w:cstheme="minorEastAsia" w:hint="eastAsia"/>
            <w:b w:val="0"/>
            <w:bCs w:val="0"/>
            <w:sz w:val="21"/>
            <w:szCs w:val="21"/>
          </w:rPr>
          <w:t>参考文献</w:t>
        </w:r>
        <w:r w:rsidR="006D77CF">
          <w:rPr>
            <w:rFonts w:asciiTheme="minorEastAsia" w:eastAsiaTheme="minorEastAsia" w:hAnsiTheme="minorEastAsia" w:cstheme="minorEastAsia" w:hint="eastAsia"/>
            <w:b w:val="0"/>
            <w:bCs w:val="0"/>
            <w:sz w:val="21"/>
            <w:szCs w:val="21"/>
          </w:rPr>
          <w:tab/>
        </w:r>
        <w:r w:rsidR="006D77CF">
          <w:rPr>
            <w:rFonts w:asciiTheme="minorEastAsia" w:eastAsiaTheme="minorEastAsia" w:hAnsiTheme="minorEastAsia" w:cstheme="minorEastAsia" w:hint="eastAsia"/>
            <w:b w:val="0"/>
            <w:bCs w:val="0"/>
            <w:sz w:val="21"/>
            <w:szCs w:val="21"/>
          </w:rPr>
          <w:fldChar w:fldCharType="begin"/>
        </w:r>
        <w:r w:rsidR="006D77CF">
          <w:rPr>
            <w:rFonts w:asciiTheme="minorEastAsia" w:eastAsiaTheme="minorEastAsia" w:hAnsiTheme="minorEastAsia" w:cstheme="minorEastAsia" w:hint="eastAsia"/>
            <w:b w:val="0"/>
            <w:bCs w:val="0"/>
            <w:sz w:val="21"/>
            <w:szCs w:val="21"/>
          </w:rPr>
          <w:instrText xml:space="preserve"> PAGEREF _Toc48316444 \h </w:instrText>
        </w:r>
        <w:r w:rsidR="006D77CF">
          <w:rPr>
            <w:rFonts w:asciiTheme="minorEastAsia" w:eastAsiaTheme="minorEastAsia" w:hAnsiTheme="minorEastAsia" w:cstheme="minorEastAsia" w:hint="eastAsia"/>
            <w:b w:val="0"/>
            <w:bCs w:val="0"/>
            <w:sz w:val="21"/>
            <w:szCs w:val="21"/>
          </w:rPr>
        </w:r>
        <w:r w:rsidR="006D77CF">
          <w:rPr>
            <w:rFonts w:asciiTheme="minorEastAsia" w:eastAsiaTheme="minorEastAsia" w:hAnsiTheme="minorEastAsia" w:cstheme="minorEastAsia" w:hint="eastAsia"/>
            <w:b w:val="0"/>
            <w:bCs w:val="0"/>
            <w:sz w:val="21"/>
            <w:szCs w:val="21"/>
          </w:rPr>
          <w:fldChar w:fldCharType="separate"/>
        </w:r>
        <w:r w:rsidR="006D77CF">
          <w:rPr>
            <w:rFonts w:asciiTheme="minorEastAsia" w:eastAsiaTheme="minorEastAsia" w:hAnsiTheme="minorEastAsia" w:cstheme="minorEastAsia" w:hint="eastAsia"/>
            <w:b w:val="0"/>
            <w:bCs w:val="0"/>
            <w:sz w:val="21"/>
            <w:szCs w:val="21"/>
          </w:rPr>
          <w:t>6</w:t>
        </w:r>
        <w:r w:rsidR="006D77CF">
          <w:rPr>
            <w:rFonts w:asciiTheme="minorEastAsia" w:eastAsiaTheme="minorEastAsia" w:hAnsiTheme="minorEastAsia" w:cstheme="minorEastAsia" w:hint="eastAsia"/>
            <w:b w:val="0"/>
            <w:bCs w:val="0"/>
            <w:sz w:val="21"/>
            <w:szCs w:val="21"/>
          </w:rPr>
          <w:fldChar w:fldCharType="end"/>
        </w:r>
      </w:hyperlink>
    </w:p>
    <w:p w14:paraId="3243F45E" w14:textId="00A2C256" w:rsidR="00FB19D8" w:rsidRDefault="006D77CF">
      <w:pPr>
        <w:pStyle w:val="afffffa"/>
        <w:jc w:val="left"/>
        <w:rPr>
          <w:color w:val="FF0000"/>
        </w:rPr>
      </w:pPr>
      <w:r>
        <w:rPr>
          <w:rStyle w:val="afff8"/>
          <w:rFonts w:asciiTheme="minorEastAsia" w:eastAsiaTheme="minorEastAsia" w:hAnsiTheme="minorEastAsia" w:cstheme="minorEastAsia" w:hint="eastAsia"/>
          <w:color w:val="FF0000"/>
          <w:sz w:val="21"/>
          <w:szCs w:val="21"/>
        </w:rPr>
        <w:fldChar w:fldCharType="end"/>
      </w:r>
    </w:p>
    <w:p w14:paraId="7402756A" w14:textId="77777777" w:rsidR="00FB19D8" w:rsidRDefault="00FB19D8">
      <w:pPr>
        <w:pStyle w:val="afffffa"/>
        <w:keepNext/>
        <w:pageBreakBefore/>
        <w:jc w:val="left"/>
        <w:rPr>
          <w:color w:val="FF0000"/>
        </w:rPr>
        <w:sectPr w:rsidR="00FB19D8">
          <w:footerReference w:type="default" r:id="rId16"/>
          <w:pgSz w:w="11906" w:h="16838"/>
          <w:pgMar w:top="567" w:right="1134" w:bottom="1134" w:left="1418" w:header="1418" w:footer="1134" w:gutter="0"/>
          <w:pgNumType w:fmt="upperRoman" w:start="1"/>
          <w:cols w:space="720"/>
          <w:formProt w:val="0"/>
          <w:docGrid w:type="lines" w:linePitch="312"/>
        </w:sectPr>
      </w:pPr>
    </w:p>
    <w:p w14:paraId="1D5F5759" w14:textId="77777777" w:rsidR="00FB19D8" w:rsidRDefault="00FB19D8">
      <w:pPr>
        <w:pStyle w:val="affa"/>
        <w:rPr>
          <w:rFonts w:ascii="Times New Roman"/>
        </w:rPr>
        <w:sectPr w:rsidR="00FB19D8">
          <w:footerReference w:type="default" r:id="rId17"/>
          <w:type w:val="continuous"/>
          <w:pgSz w:w="11906" w:h="16838"/>
          <w:pgMar w:top="567" w:right="1134" w:bottom="1134" w:left="1418" w:header="1418" w:footer="1134" w:gutter="0"/>
          <w:cols w:space="720"/>
          <w:formProt w:val="0"/>
          <w:docGrid w:type="lines" w:linePitch="312"/>
        </w:sectPr>
      </w:pPr>
    </w:p>
    <w:p w14:paraId="6DA6C446" w14:textId="77777777" w:rsidR="00FB19D8" w:rsidRDefault="00FB19D8">
      <w:pPr>
        <w:sectPr w:rsidR="00FB19D8">
          <w:type w:val="continuous"/>
          <w:pgSz w:w="11906" w:h="16838"/>
          <w:pgMar w:top="567" w:right="1134" w:bottom="1134" w:left="1418" w:header="1418" w:footer="1134" w:gutter="0"/>
          <w:cols w:space="720"/>
          <w:formProt w:val="0"/>
          <w:docGrid w:type="lines" w:linePitch="312"/>
        </w:sectPr>
      </w:pPr>
    </w:p>
    <w:p w14:paraId="31C4B48E" w14:textId="77777777" w:rsidR="00FB19D8" w:rsidRDefault="006D77CF">
      <w:pPr>
        <w:pStyle w:val="1"/>
        <w:spacing w:beforeLines="0" w:before="640" w:afterLines="0" w:after="560"/>
        <w:jc w:val="center"/>
        <w:rPr>
          <w:sz w:val="32"/>
          <w:szCs w:val="32"/>
        </w:rPr>
      </w:pPr>
      <w:bookmarkStart w:id="27" w:name="_Toc45805783"/>
      <w:bookmarkStart w:id="28" w:name="_Toc6858199"/>
      <w:bookmarkStart w:id="29" w:name="_Toc48316416"/>
      <w:bookmarkStart w:id="30" w:name="_Toc337628889"/>
      <w:r>
        <w:rPr>
          <w:rFonts w:ascii="黑体" w:hAnsi="黑体" w:cs="黑体" w:hint="eastAsia"/>
          <w:sz w:val="32"/>
          <w:szCs w:val="32"/>
        </w:rPr>
        <w:lastRenderedPageBreak/>
        <w:t>前</w:t>
      </w:r>
      <w:bookmarkStart w:id="31" w:name="BKQY"/>
      <w:r>
        <w:rPr>
          <w:rFonts w:ascii="黑体" w:hAnsi="黑体" w:cs="黑体" w:hint="eastAsia"/>
          <w:sz w:val="32"/>
          <w:szCs w:val="32"/>
        </w:rPr>
        <w:t>  言</w:t>
      </w:r>
      <w:bookmarkEnd w:id="27"/>
      <w:bookmarkEnd w:id="28"/>
      <w:bookmarkEnd w:id="29"/>
      <w:bookmarkEnd w:id="30"/>
      <w:bookmarkEnd w:id="31"/>
    </w:p>
    <w:p w14:paraId="624F80A1" w14:textId="77777777" w:rsidR="00FB19D8" w:rsidRDefault="006D77CF">
      <w:pPr>
        <w:autoSpaceDE w:val="0"/>
        <w:autoSpaceDN w:val="0"/>
        <w:adjustRightInd w:val="0"/>
        <w:ind w:firstLineChars="200" w:firstLine="420"/>
        <w:rPr>
          <w:rFonts w:cs="AdobeHeitiStd-Regular"/>
          <w:sz w:val="21"/>
          <w:szCs w:val="21"/>
        </w:rPr>
      </w:pPr>
      <w:r>
        <w:rPr>
          <w:rFonts w:cs="AdobeHeitiStd-Regular"/>
          <w:sz w:val="21"/>
          <w:szCs w:val="21"/>
        </w:rPr>
        <w:t>本</w:t>
      </w:r>
      <w:r>
        <w:rPr>
          <w:rFonts w:cs="AdobeHeitiStd-Regular" w:hint="eastAsia"/>
          <w:sz w:val="21"/>
          <w:szCs w:val="21"/>
        </w:rPr>
        <w:t>文件</w:t>
      </w:r>
      <w:r>
        <w:rPr>
          <w:rFonts w:cs="AdobeHeitiStd-Regular"/>
          <w:sz w:val="21"/>
          <w:szCs w:val="21"/>
        </w:rPr>
        <w:t xml:space="preserve">按照GB/T 1.1-2020《标准化工作导则 </w:t>
      </w:r>
      <w:r>
        <w:rPr>
          <w:rFonts w:cs="AdobeHeitiStd-Regular" w:hint="eastAsia"/>
          <w:sz w:val="21"/>
          <w:szCs w:val="21"/>
        </w:rPr>
        <w:t>第</w:t>
      </w:r>
      <w:r>
        <w:rPr>
          <w:rFonts w:cs="AdobeHeitiStd-Regular"/>
          <w:sz w:val="21"/>
          <w:szCs w:val="21"/>
        </w:rPr>
        <w:t>1部分：标准化文件的结构和起草规则》的规</w:t>
      </w:r>
      <w:r>
        <w:rPr>
          <w:rFonts w:cs="AdobeHeitiStd-Regular" w:hint="eastAsia"/>
          <w:sz w:val="21"/>
          <w:szCs w:val="21"/>
        </w:rPr>
        <w:t>定</w:t>
      </w:r>
      <w:r>
        <w:rPr>
          <w:rFonts w:cs="AdobeHeitiStd-Regular"/>
          <w:sz w:val="21"/>
          <w:szCs w:val="21"/>
        </w:rPr>
        <w:t>起草</w:t>
      </w:r>
      <w:r>
        <w:rPr>
          <w:rFonts w:cs="AdobeHeitiStd-Regular" w:hint="eastAsia"/>
          <w:sz w:val="21"/>
          <w:szCs w:val="21"/>
        </w:rPr>
        <w:t>。</w:t>
      </w:r>
    </w:p>
    <w:p w14:paraId="1F06808C" w14:textId="77777777" w:rsidR="00FB19D8" w:rsidRDefault="006D77CF">
      <w:pPr>
        <w:autoSpaceDE w:val="0"/>
        <w:autoSpaceDN w:val="0"/>
        <w:adjustRightInd w:val="0"/>
        <w:ind w:firstLineChars="200" w:firstLine="420"/>
        <w:rPr>
          <w:rFonts w:cs="AdobeHeitiStd-Regular"/>
          <w:sz w:val="21"/>
          <w:szCs w:val="21"/>
        </w:rPr>
      </w:pPr>
      <w:r>
        <w:rPr>
          <w:rFonts w:cs="AdobeHeitiStd-Regular" w:hint="eastAsia"/>
          <w:sz w:val="21"/>
          <w:szCs w:val="21"/>
        </w:rPr>
        <w:t>请注意本文件的某些内容可能涉及专利。本文件的发布机构不承担识别专利的责任。</w:t>
      </w:r>
    </w:p>
    <w:p w14:paraId="577E4F74" w14:textId="77777777" w:rsidR="00FB19D8" w:rsidRDefault="006D77CF">
      <w:pPr>
        <w:autoSpaceDE w:val="0"/>
        <w:autoSpaceDN w:val="0"/>
        <w:adjustRightInd w:val="0"/>
        <w:ind w:firstLineChars="200" w:firstLine="420"/>
        <w:rPr>
          <w:rFonts w:cs="AdobeHeitiStd-Regular"/>
          <w:sz w:val="21"/>
          <w:szCs w:val="21"/>
        </w:rPr>
      </w:pPr>
      <w:r>
        <w:rPr>
          <w:rFonts w:cs="AdobeHeitiStd-Regular" w:hint="eastAsia"/>
          <w:sz w:val="21"/>
          <w:szCs w:val="21"/>
        </w:rPr>
        <w:t>本文件由中国物流与采购联合会提出。</w:t>
      </w:r>
    </w:p>
    <w:p w14:paraId="23BAF1C1" w14:textId="77777777" w:rsidR="00FB19D8" w:rsidRDefault="006D77CF">
      <w:pPr>
        <w:autoSpaceDE w:val="0"/>
        <w:autoSpaceDN w:val="0"/>
        <w:adjustRightInd w:val="0"/>
        <w:ind w:firstLineChars="200" w:firstLine="420"/>
        <w:rPr>
          <w:rFonts w:cs="AdobeHeitiStd-Regular"/>
          <w:sz w:val="21"/>
          <w:szCs w:val="21"/>
        </w:rPr>
      </w:pPr>
      <w:r>
        <w:rPr>
          <w:rFonts w:cs="AdobeHeitiStd-Regular" w:hint="eastAsia"/>
          <w:sz w:val="21"/>
          <w:szCs w:val="21"/>
        </w:rPr>
        <w:t>本文件</w:t>
      </w:r>
      <w:r>
        <w:rPr>
          <w:rFonts w:cs="AdobeHeitiStd-Regular" w:hint="eastAsia"/>
          <w:color w:val="000000" w:themeColor="text1"/>
          <w:sz w:val="21"/>
          <w:szCs w:val="21"/>
        </w:rPr>
        <w:t>由全国物流标</w:t>
      </w:r>
      <w:r>
        <w:rPr>
          <w:rFonts w:cs="AdobeHeitiStd-Regular" w:hint="eastAsia"/>
          <w:sz w:val="21"/>
          <w:szCs w:val="21"/>
        </w:rPr>
        <w:t>准化技术委员会</w:t>
      </w:r>
      <w:r>
        <w:rPr>
          <w:rFonts w:cs="AdobeHeitiStd-Regular"/>
          <w:sz w:val="21"/>
          <w:szCs w:val="21"/>
        </w:rPr>
        <w:t>(SAC/TC 269)</w:t>
      </w:r>
      <w:r>
        <w:rPr>
          <w:rFonts w:cs="AdobeHeitiStd-Regular" w:hint="eastAsia"/>
          <w:sz w:val="21"/>
          <w:szCs w:val="21"/>
        </w:rPr>
        <w:t>归口。</w:t>
      </w:r>
    </w:p>
    <w:p w14:paraId="55D94012" w14:textId="42B5FAC6" w:rsidR="00FB19D8" w:rsidRDefault="006D77CF">
      <w:pPr>
        <w:autoSpaceDE w:val="0"/>
        <w:autoSpaceDN w:val="0"/>
        <w:adjustRightInd w:val="0"/>
        <w:ind w:firstLineChars="200" w:firstLine="420"/>
        <w:rPr>
          <w:rFonts w:cs="AdobeHeitiStd-Regular"/>
          <w:sz w:val="21"/>
          <w:szCs w:val="21"/>
        </w:rPr>
      </w:pPr>
      <w:r>
        <w:rPr>
          <w:rFonts w:cs="AdobeHeitiStd-Regular" w:hint="eastAsia"/>
          <w:sz w:val="21"/>
          <w:szCs w:val="21"/>
        </w:rPr>
        <w:t>本文件起草单位：</w:t>
      </w:r>
      <w:r w:rsidR="0058257B" w:rsidRPr="0058257B">
        <w:rPr>
          <w:rFonts w:cs="AdobeHeitiStd-Regular" w:hint="eastAsia"/>
          <w:sz w:val="21"/>
          <w:szCs w:val="21"/>
        </w:rPr>
        <w:t>浙商中拓集团股份有限公司、深圳前海联合交易中心有限公司、</w:t>
      </w:r>
      <w:r w:rsidR="00984B1A" w:rsidRPr="00984B1A">
        <w:rPr>
          <w:rFonts w:cs="AdobeHeitiStd-Regular" w:hint="eastAsia"/>
          <w:sz w:val="21"/>
          <w:szCs w:val="21"/>
        </w:rPr>
        <w:t>唐山城矿物联网科技有限公司、</w:t>
      </w:r>
      <w:r w:rsidR="0058257B" w:rsidRPr="0058257B">
        <w:rPr>
          <w:rFonts w:cs="AdobeHeitiStd-Regular" w:hint="eastAsia"/>
          <w:sz w:val="21"/>
          <w:szCs w:val="21"/>
        </w:rPr>
        <w:t>北京神州数码云计算有限公司、</w:t>
      </w:r>
      <w:r w:rsidR="0022508B" w:rsidRPr="0022508B">
        <w:rPr>
          <w:rFonts w:cs="AdobeHeitiStd-Regular" w:hint="eastAsia"/>
          <w:sz w:val="21"/>
          <w:szCs w:val="21"/>
        </w:rPr>
        <w:t>中国联合网络通信有限公司物联网研究院</w:t>
      </w:r>
      <w:r w:rsidR="0022508B">
        <w:rPr>
          <w:rFonts w:cs="AdobeHeitiStd-Regular" w:hint="eastAsia"/>
          <w:sz w:val="21"/>
          <w:szCs w:val="21"/>
        </w:rPr>
        <w:t>、</w:t>
      </w:r>
      <w:r w:rsidR="00B1406D">
        <w:rPr>
          <w:rFonts w:cs="AdobeHeitiStd-Regular" w:hint="eastAsia"/>
          <w:sz w:val="21"/>
          <w:szCs w:val="21"/>
        </w:rPr>
        <w:t>中工服工惠驿家信息服务有限公司</w:t>
      </w:r>
      <w:r w:rsidR="000039AB">
        <w:rPr>
          <w:rFonts w:cs="AdobeHeitiStd-Regular" w:hint="eastAsia"/>
          <w:sz w:val="21"/>
          <w:szCs w:val="21"/>
        </w:rPr>
        <w:t>、鞍山钢铁集团有限公司</w:t>
      </w:r>
      <w:r w:rsidR="0058257B" w:rsidRPr="0058257B">
        <w:rPr>
          <w:rFonts w:cs="AdobeHeitiStd-Regular" w:hint="eastAsia"/>
          <w:sz w:val="21"/>
          <w:szCs w:val="21"/>
        </w:rPr>
        <w:t>、五矿物流集团天津货运有限公司、无锡品冠物联科技有限公司、湖北集</w:t>
      </w:r>
      <w:r w:rsidR="004F0DDD">
        <w:rPr>
          <w:rFonts w:cs="AdobeHeitiStd-Regular" w:hint="eastAsia"/>
          <w:sz w:val="21"/>
          <w:szCs w:val="21"/>
        </w:rPr>
        <w:t>感</w:t>
      </w:r>
      <w:r w:rsidR="0058257B" w:rsidRPr="0058257B">
        <w:rPr>
          <w:rFonts w:cs="AdobeHeitiStd-Regular" w:hint="eastAsia"/>
          <w:sz w:val="21"/>
          <w:szCs w:val="21"/>
        </w:rPr>
        <w:t>科技有限公司、郑州郑大信息技术有限公司</w:t>
      </w:r>
      <w:r w:rsidR="00B550B3">
        <w:rPr>
          <w:rFonts w:hint="eastAsia"/>
        </w:rPr>
        <w:t>、</w:t>
      </w:r>
      <w:r w:rsidR="00B550B3" w:rsidRPr="0058257B">
        <w:rPr>
          <w:rFonts w:cs="AdobeHeitiStd-Regular" w:hint="eastAsia"/>
          <w:sz w:val="21"/>
          <w:szCs w:val="21"/>
        </w:rPr>
        <w:t>中信梧桐港供应链管理有限公司</w:t>
      </w:r>
      <w:r w:rsidR="0058257B" w:rsidRPr="0058257B">
        <w:rPr>
          <w:rFonts w:cs="AdobeHeitiStd-Regular" w:hint="eastAsia"/>
          <w:sz w:val="21"/>
          <w:szCs w:val="21"/>
        </w:rPr>
        <w:t>、西安货达网络科技有限公司、易见供应链管理股份有限公司</w:t>
      </w:r>
      <w:r w:rsidR="00D63F04">
        <w:rPr>
          <w:rFonts w:cs="AdobeHeitiStd-Regular" w:hint="eastAsia"/>
          <w:sz w:val="21"/>
          <w:szCs w:val="21"/>
        </w:rPr>
        <w:t>、</w:t>
      </w:r>
      <w:r w:rsidR="00DC1C3D" w:rsidRPr="00DC1C3D">
        <w:rPr>
          <w:rFonts w:cs="AdobeHeitiStd-Regular" w:hint="eastAsia"/>
          <w:sz w:val="21"/>
          <w:szCs w:val="21"/>
        </w:rPr>
        <w:t>中信银行股份有限公司、中国民生银行股份有限公司、中国建设银行股份有限公司、江苏银行股份有限公司</w:t>
      </w:r>
      <w:r w:rsidR="00EA7A7F">
        <w:rPr>
          <w:rFonts w:cs="AdobeHeitiStd-Regular" w:hint="eastAsia"/>
          <w:sz w:val="21"/>
          <w:szCs w:val="21"/>
        </w:rPr>
        <w:t>、</w:t>
      </w:r>
      <w:r w:rsidR="00D63F04">
        <w:rPr>
          <w:rFonts w:cs="AdobeHeitiStd-Regular" w:hint="eastAsia"/>
          <w:sz w:val="21"/>
          <w:szCs w:val="21"/>
        </w:rPr>
        <w:t>中国物流与采购联合会物联网技术与应用专业委员会</w:t>
      </w:r>
      <w:r w:rsidR="0058257B">
        <w:rPr>
          <w:rFonts w:cs="AdobeHeitiStd-Regular" w:hint="eastAsia"/>
          <w:sz w:val="21"/>
          <w:szCs w:val="21"/>
        </w:rPr>
        <w:t>。</w:t>
      </w:r>
      <w:r>
        <w:rPr>
          <w:rFonts w:cs="AdobeHeitiStd-Regular"/>
          <w:sz w:val="21"/>
          <w:szCs w:val="21"/>
        </w:rPr>
        <w:t xml:space="preserve"> </w:t>
      </w:r>
    </w:p>
    <w:p w14:paraId="0A7BCCE8" w14:textId="77777777" w:rsidR="00FB19D8" w:rsidRDefault="006D77CF">
      <w:pPr>
        <w:autoSpaceDE w:val="0"/>
        <w:autoSpaceDN w:val="0"/>
        <w:adjustRightInd w:val="0"/>
        <w:ind w:firstLineChars="200" w:firstLine="420"/>
        <w:rPr>
          <w:rFonts w:cs="AdobeHeitiStd-Regular"/>
          <w:sz w:val="21"/>
          <w:szCs w:val="21"/>
        </w:rPr>
      </w:pPr>
      <w:r>
        <w:rPr>
          <w:rFonts w:cs="AdobeHeitiStd-Regular" w:hint="eastAsia"/>
          <w:sz w:val="21"/>
          <w:szCs w:val="21"/>
        </w:rPr>
        <w:t>本文件主要起草人：</w:t>
      </w:r>
      <w:r>
        <w:rPr>
          <w:rFonts w:cs="AdobeHeitiStd-Regular"/>
          <w:sz w:val="21"/>
          <w:szCs w:val="21"/>
        </w:rPr>
        <w:t xml:space="preserve"> </w:t>
      </w:r>
    </w:p>
    <w:p w14:paraId="4A709601" w14:textId="77777777" w:rsidR="00FB19D8" w:rsidRDefault="00FB19D8">
      <w:pPr>
        <w:autoSpaceDE w:val="0"/>
        <w:autoSpaceDN w:val="0"/>
        <w:adjustRightInd w:val="0"/>
        <w:ind w:firstLine="420"/>
        <w:rPr>
          <w:rFonts w:cs="AdobeHeitiStd-Regular"/>
          <w:sz w:val="21"/>
          <w:szCs w:val="21"/>
        </w:rPr>
      </w:pPr>
    </w:p>
    <w:p w14:paraId="5C378744" w14:textId="77777777" w:rsidR="00FB19D8" w:rsidRDefault="00FB19D8">
      <w:pPr>
        <w:autoSpaceDE w:val="0"/>
        <w:autoSpaceDN w:val="0"/>
        <w:adjustRightInd w:val="0"/>
        <w:ind w:firstLine="420"/>
        <w:rPr>
          <w:rFonts w:cs="AdobeHeitiStd-Regular"/>
          <w:sz w:val="21"/>
          <w:szCs w:val="21"/>
        </w:rPr>
      </w:pPr>
    </w:p>
    <w:p w14:paraId="594D32EA" w14:textId="77777777" w:rsidR="00FB19D8" w:rsidRDefault="00FB19D8">
      <w:pPr>
        <w:autoSpaceDE w:val="0"/>
        <w:autoSpaceDN w:val="0"/>
        <w:adjustRightInd w:val="0"/>
        <w:ind w:firstLine="420"/>
        <w:rPr>
          <w:rFonts w:cs="AdobeHeitiStd-Regular"/>
          <w:b/>
          <w:bCs/>
          <w:sz w:val="21"/>
          <w:szCs w:val="21"/>
        </w:rPr>
        <w:sectPr w:rsidR="00FB19D8">
          <w:footerReference w:type="default" r:id="rId18"/>
          <w:pgSz w:w="11906" w:h="16838"/>
          <w:pgMar w:top="567" w:right="1134" w:bottom="1134" w:left="1418" w:header="1418" w:footer="1134" w:gutter="0"/>
          <w:pgNumType w:fmt="upperRoman"/>
          <w:cols w:space="720"/>
          <w:formProt w:val="0"/>
          <w:docGrid w:type="lines" w:linePitch="312"/>
        </w:sectPr>
      </w:pPr>
    </w:p>
    <w:p w14:paraId="01A7147A" w14:textId="77777777" w:rsidR="00FB19D8" w:rsidRDefault="006D77CF">
      <w:pPr>
        <w:spacing w:before="640" w:after="560" w:line="460" w:lineRule="exact"/>
        <w:jc w:val="center"/>
        <w:rPr>
          <w:rFonts w:ascii="黑体" w:eastAsia="黑体" w:hAnsi="黑体"/>
          <w:sz w:val="32"/>
          <w:szCs w:val="32"/>
        </w:rPr>
      </w:pPr>
      <w:bookmarkStart w:id="32" w:name="_Toc45805281"/>
      <w:bookmarkStart w:id="33" w:name="_Toc44421173"/>
      <w:bookmarkStart w:id="34" w:name="_Toc39828141"/>
      <w:bookmarkStart w:id="35" w:name="_Toc6858200"/>
      <w:r>
        <w:rPr>
          <w:rFonts w:ascii="黑体" w:eastAsia="黑体" w:hAnsi="黑体" w:hint="eastAsia"/>
          <w:sz w:val="32"/>
          <w:szCs w:val="32"/>
        </w:rPr>
        <w:lastRenderedPageBreak/>
        <w:t>数字化仓库基本要求</w:t>
      </w:r>
      <w:bookmarkEnd w:id="32"/>
      <w:bookmarkEnd w:id="33"/>
      <w:bookmarkEnd w:id="34"/>
    </w:p>
    <w:p w14:paraId="01C93B28" w14:textId="77777777" w:rsidR="00FB19D8" w:rsidRDefault="006D77CF">
      <w:pPr>
        <w:pStyle w:val="1"/>
        <w:spacing w:before="312" w:after="312"/>
        <w:rPr>
          <w:rFonts w:ascii="黑体" w:hAnsi="黑体"/>
          <w:szCs w:val="21"/>
        </w:rPr>
      </w:pPr>
      <w:bookmarkStart w:id="36" w:name="_Toc48316417"/>
      <w:bookmarkStart w:id="37" w:name="_Toc45805784"/>
      <w:r>
        <w:rPr>
          <w:rFonts w:ascii="黑体" w:hAnsi="黑体"/>
          <w:szCs w:val="21"/>
        </w:rPr>
        <w:t>1</w:t>
      </w:r>
      <w:r>
        <w:rPr>
          <w:rFonts w:ascii="黑体" w:hAnsi="黑体" w:hint="eastAsia"/>
          <w:szCs w:val="21"/>
        </w:rPr>
        <w:t xml:space="preserve"> 范围</w:t>
      </w:r>
      <w:bookmarkEnd w:id="35"/>
      <w:bookmarkEnd w:id="36"/>
      <w:bookmarkEnd w:id="37"/>
    </w:p>
    <w:p w14:paraId="1FEF0ECE" w14:textId="77777777" w:rsidR="00FB19D8" w:rsidRDefault="006D77CF">
      <w:pPr>
        <w:widowControl w:val="0"/>
        <w:ind w:firstLineChars="200" w:firstLine="420"/>
        <w:jc w:val="both"/>
        <w:rPr>
          <w:rFonts w:ascii="Times New Roman" w:hAnsi="Times New Roman" w:cs="Times New Roman"/>
          <w:color w:val="000000" w:themeColor="text1"/>
          <w:kern w:val="2"/>
          <w:sz w:val="21"/>
        </w:rPr>
      </w:pPr>
      <w:bookmarkStart w:id="38" w:name="_Toc335656854"/>
      <w:bookmarkStart w:id="39" w:name="_Toc336516999"/>
      <w:bookmarkStart w:id="40" w:name="_Toc336518068"/>
      <w:bookmarkStart w:id="41" w:name="_Toc336518334"/>
      <w:bookmarkStart w:id="42" w:name="_Toc6858201"/>
      <w:bookmarkStart w:id="43" w:name="_Toc326759286"/>
      <w:bookmarkStart w:id="44" w:name="_Toc335656753"/>
      <w:bookmarkStart w:id="45" w:name="_Toc275356626"/>
      <w:bookmarkStart w:id="46" w:name="_Toc337628893"/>
      <w:bookmarkStart w:id="47" w:name="_Toc275356703"/>
      <w:bookmarkStart w:id="48" w:name="_Toc336517902"/>
      <w:r>
        <w:rPr>
          <w:rFonts w:ascii="Times New Roman" w:hAnsi="Times New Roman" w:cs="Times New Roman"/>
          <w:color w:val="000000" w:themeColor="text1"/>
          <w:kern w:val="2"/>
          <w:sz w:val="21"/>
        </w:rPr>
        <w:t>本</w:t>
      </w:r>
      <w:r>
        <w:rPr>
          <w:rFonts w:ascii="Times New Roman" w:hAnsi="Times New Roman" w:cs="Times New Roman" w:hint="eastAsia"/>
          <w:color w:val="000000" w:themeColor="text1"/>
          <w:kern w:val="2"/>
          <w:sz w:val="21"/>
        </w:rPr>
        <w:t>文件</w:t>
      </w:r>
      <w:r>
        <w:rPr>
          <w:rFonts w:ascii="Times New Roman" w:hAnsi="Times New Roman" w:cs="Times New Roman"/>
          <w:color w:val="000000" w:themeColor="text1"/>
          <w:kern w:val="2"/>
          <w:sz w:val="21"/>
        </w:rPr>
        <w:t>规定了</w:t>
      </w:r>
      <w:r>
        <w:rPr>
          <w:rFonts w:ascii="Times New Roman" w:hAnsi="Times New Roman" w:cs="Times New Roman" w:hint="eastAsia"/>
          <w:color w:val="000000" w:themeColor="text1"/>
          <w:kern w:val="2"/>
          <w:sz w:val="21"/>
        </w:rPr>
        <w:t>数字化仓库所具备的基本要求，包括企业要求、技术要求、管理要求和协同与可持续发展要求。</w:t>
      </w:r>
    </w:p>
    <w:p w14:paraId="3117A653" w14:textId="77777777" w:rsidR="00FB19D8" w:rsidRDefault="006D77CF">
      <w:pPr>
        <w:widowControl w:val="0"/>
        <w:ind w:firstLineChars="200" w:firstLine="420"/>
        <w:jc w:val="both"/>
        <w:rPr>
          <w:rFonts w:ascii="Times New Roman" w:hAnsi="Times New Roman" w:cs="Times New Roman"/>
          <w:color w:val="000000" w:themeColor="text1"/>
          <w:kern w:val="2"/>
          <w:sz w:val="21"/>
        </w:rPr>
      </w:pPr>
      <w:r>
        <w:rPr>
          <w:rFonts w:ascii="Times New Roman" w:hAnsi="Times New Roman" w:cs="Times New Roman" w:hint="eastAsia"/>
          <w:color w:val="000000" w:themeColor="text1"/>
          <w:kern w:val="2"/>
          <w:sz w:val="21"/>
        </w:rPr>
        <w:t>本文件适用于数字化仓库。</w:t>
      </w:r>
    </w:p>
    <w:p w14:paraId="73549328" w14:textId="77777777" w:rsidR="00FB19D8" w:rsidRDefault="006D77CF">
      <w:pPr>
        <w:pStyle w:val="1"/>
        <w:spacing w:before="312" w:after="312"/>
        <w:rPr>
          <w:rFonts w:ascii="黑体" w:hAnsi="黑体"/>
          <w:szCs w:val="21"/>
        </w:rPr>
      </w:pPr>
      <w:bookmarkStart w:id="49" w:name="_Toc48316418"/>
      <w:bookmarkStart w:id="50" w:name="_Toc45805785"/>
      <w:r>
        <w:rPr>
          <w:rFonts w:ascii="黑体" w:hAnsi="黑体"/>
          <w:szCs w:val="21"/>
        </w:rPr>
        <w:t>2</w:t>
      </w:r>
      <w:r>
        <w:rPr>
          <w:rFonts w:ascii="黑体" w:hAnsi="黑体" w:hint="eastAsia"/>
          <w:szCs w:val="21"/>
        </w:rPr>
        <w:t xml:space="preserve"> 规范</w:t>
      </w:r>
      <w:bookmarkEnd w:id="38"/>
      <w:bookmarkEnd w:id="39"/>
      <w:bookmarkEnd w:id="40"/>
      <w:bookmarkEnd w:id="41"/>
      <w:bookmarkEnd w:id="42"/>
      <w:bookmarkEnd w:id="43"/>
      <w:bookmarkEnd w:id="44"/>
      <w:bookmarkEnd w:id="45"/>
      <w:bookmarkEnd w:id="46"/>
      <w:bookmarkEnd w:id="47"/>
      <w:bookmarkEnd w:id="48"/>
      <w:r>
        <w:rPr>
          <w:rFonts w:ascii="黑体" w:hAnsi="黑体" w:hint="eastAsia"/>
          <w:szCs w:val="21"/>
        </w:rPr>
        <w:t>性引用文件</w:t>
      </w:r>
      <w:bookmarkEnd w:id="49"/>
      <w:bookmarkEnd w:id="50"/>
    </w:p>
    <w:p w14:paraId="0E9E554A" w14:textId="77777777" w:rsidR="00FB19D8" w:rsidRDefault="006D77CF">
      <w:pPr>
        <w:widowControl w:val="0"/>
        <w:ind w:firstLineChars="200" w:firstLine="420"/>
        <w:jc w:val="both"/>
        <w:rPr>
          <w:sz w:val="21"/>
          <w:szCs w:val="21"/>
        </w:rPr>
      </w:pPr>
      <w:bookmarkStart w:id="51" w:name="_Hlk47531074"/>
      <w:r>
        <w:rPr>
          <w:rFonts w:ascii="Times New Roman" w:hAnsi="Times New Roman" w:cs="Times New Roman" w:hint="eastAsia"/>
          <w:color w:val="000000" w:themeColor="text1"/>
          <w:kern w:val="2"/>
          <w:sz w:val="21"/>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51"/>
      <w:r>
        <w:rPr>
          <w:rFonts w:hint="eastAsia"/>
          <w:sz w:val="21"/>
          <w:szCs w:val="21"/>
        </w:rPr>
        <w:t> </w:t>
      </w:r>
    </w:p>
    <w:p w14:paraId="6B3ABB64" w14:textId="77777777" w:rsidR="00FB19D8" w:rsidRDefault="006D77CF">
      <w:pPr>
        <w:ind w:firstLine="420"/>
        <w:rPr>
          <w:sz w:val="21"/>
          <w:szCs w:val="21"/>
        </w:rPr>
      </w:pPr>
      <w:r>
        <w:rPr>
          <w:rFonts w:hint="eastAsia"/>
          <w:sz w:val="21"/>
          <w:szCs w:val="21"/>
        </w:rPr>
        <w:t>GB/T</w:t>
      </w:r>
      <w:r>
        <w:rPr>
          <w:sz w:val="21"/>
          <w:szCs w:val="21"/>
        </w:rPr>
        <w:t xml:space="preserve"> </w:t>
      </w:r>
      <w:r>
        <w:rPr>
          <w:rFonts w:hint="eastAsia"/>
          <w:sz w:val="21"/>
          <w:szCs w:val="21"/>
        </w:rPr>
        <w:t>15425商品条码</w:t>
      </w:r>
      <w:r>
        <w:rPr>
          <w:sz w:val="21"/>
          <w:szCs w:val="21"/>
        </w:rPr>
        <w:t xml:space="preserve"> 128条码</w:t>
      </w:r>
    </w:p>
    <w:p w14:paraId="4733DE6B" w14:textId="77777777" w:rsidR="00FB19D8" w:rsidRDefault="006D77CF">
      <w:pPr>
        <w:ind w:firstLine="420"/>
        <w:rPr>
          <w:sz w:val="21"/>
          <w:szCs w:val="21"/>
        </w:rPr>
      </w:pPr>
      <w:r>
        <w:rPr>
          <w:rFonts w:hint="eastAsia"/>
          <w:sz w:val="21"/>
          <w:szCs w:val="21"/>
        </w:rPr>
        <w:t>GB/T</w:t>
      </w:r>
      <w:r>
        <w:rPr>
          <w:sz w:val="21"/>
          <w:szCs w:val="21"/>
        </w:rPr>
        <w:t xml:space="preserve"> </w:t>
      </w:r>
      <w:r>
        <w:rPr>
          <w:rFonts w:hint="eastAsia"/>
          <w:sz w:val="21"/>
          <w:szCs w:val="21"/>
        </w:rPr>
        <w:t>16986商品条码</w:t>
      </w:r>
      <w:r>
        <w:rPr>
          <w:sz w:val="21"/>
          <w:szCs w:val="21"/>
        </w:rPr>
        <w:t xml:space="preserve"> </w:t>
      </w:r>
      <w:r>
        <w:rPr>
          <w:rFonts w:hint="eastAsia"/>
          <w:sz w:val="21"/>
          <w:szCs w:val="21"/>
        </w:rPr>
        <w:t>应用标识符</w:t>
      </w:r>
    </w:p>
    <w:p w14:paraId="2BE888B6" w14:textId="70C9FBFE" w:rsidR="00FB19D8" w:rsidRDefault="006D77CF">
      <w:pPr>
        <w:ind w:firstLine="420"/>
        <w:rPr>
          <w:sz w:val="21"/>
          <w:szCs w:val="21"/>
        </w:rPr>
      </w:pPr>
      <w:r>
        <w:rPr>
          <w:rFonts w:hint="eastAsia"/>
          <w:sz w:val="21"/>
          <w:szCs w:val="21"/>
        </w:rPr>
        <w:t>GB/T 18768-2002数码仓库应用系统规范</w:t>
      </w:r>
    </w:p>
    <w:p w14:paraId="03F3B16F" w14:textId="77777777" w:rsidR="00B32258" w:rsidRDefault="00B32258" w:rsidP="00B32258">
      <w:pPr>
        <w:ind w:firstLine="420"/>
        <w:rPr>
          <w:sz w:val="21"/>
          <w:szCs w:val="21"/>
        </w:rPr>
      </w:pPr>
      <w:r>
        <w:rPr>
          <w:rFonts w:hint="eastAsia"/>
          <w:sz w:val="21"/>
          <w:szCs w:val="21"/>
        </w:rPr>
        <w:t>GB</w:t>
      </w:r>
      <w:r>
        <w:rPr>
          <w:sz w:val="21"/>
          <w:szCs w:val="21"/>
        </w:rPr>
        <w:t>/</w:t>
      </w:r>
      <w:r w:rsidRPr="006379F3">
        <w:rPr>
          <w:sz w:val="21"/>
          <w:szCs w:val="21"/>
        </w:rPr>
        <w:t>T</w:t>
      </w:r>
      <w:r>
        <w:rPr>
          <w:sz w:val="21"/>
          <w:szCs w:val="21"/>
        </w:rPr>
        <w:t xml:space="preserve"> </w:t>
      </w:r>
      <w:r w:rsidRPr="006379F3">
        <w:rPr>
          <w:sz w:val="21"/>
          <w:szCs w:val="21"/>
        </w:rPr>
        <w:t>21072</w:t>
      </w:r>
      <w:r>
        <w:rPr>
          <w:sz w:val="21"/>
          <w:szCs w:val="21"/>
        </w:rPr>
        <w:t xml:space="preserve"> </w:t>
      </w:r>
      <w:r>
        <w:rPr>
          <w:rFonts w:hint="eastAsia"/>
          <w:sz w:val="21"/>
          <w:szCs w:val="21"/>
        </w:rPr>
        <w:t>通用仓库等级</w:t>
      </w:r>
    </w:p>
    <w:p w14:paraId="36EA8FB2" w14:textId="77777777" w:rsidR="00B32258" w:rsidRDefault="00B32258" w:rsidP="00B32258">
      <w:pPr>
        <w:ind w:firstLine="420"/>
        <w:rPr>
          <w:sz w:val="21"/>
          <w:szCs w:val="21"/>
        </w:rPr>
      </w:pPr>
      <w:r w:rsidRPr="00912427">
        <w:rPr>
          <w:rFonts w:hint="eastAsia"/>
          <w:sz w:val="21"/>
          <w:szCs w:val="21"/>
        </w:rPr>
        <w:t>GB</w:t>
      </w:r>
      <w:r>
        <w:rPr>
          <w:sz w:val="21"/>
          <w:szCs w:val="21"/>
        </w:rPr>
        <w:t>/</w:t>
      </w:r>
      <w:r w:rsidRPr="00912427">
        <w:rPr>
          <w:rFonts w:hint="eastAsia"/>
          <w:sz w:val="21"/>
          <w:szCs w:val="21"/>
        </w:rPr>
        <w:t>T</w:t>
      </w:r>
      <w:r w:rsidRPr="00912427">
        <w:rPr>
          <w:sz w:val="21"/>
          <w:szCs w:val="21"/>
        </w:rPr>
        <w:t xml:space="preserve"> 25486</w:t>
      </w:r>
      <w:r w:rsidRPr="00912427">
        <w:rPr>
          <w:rFonts w:hint="eastAsia"/>
          <w:sz w:val="21"/>
          <w:szCs w:val="21"/>
        </w:rPr>
        <w:t>-201</w:t>
      </w:r>
      <w:r w:rsidRPr="00912427">
        <w:rPr>
          <w:sz w:val="21"/>
          <w:szCs w:val="21"/>
        </w:rPr>
        <w:t>0</w:t>
      </w:r>
      <w:r>
        <w:rPr>
          <w:sz w:val="21"/>
          <w:szCs w:val="21"/>
        </w:rPr>
        <w:t xml:space="preserve"> </w:t>
      </w:r>
      <w:r>
        <w:rPr>
          <w:rFonts w:hint="eastAsia"/>
          <w:sz w:val="21"/>
          <w:szCs w:val="21"/>
        </w:rPr>
        <w:t>网络化制造技术术语</w:t>
      </w:r>
    </w:p>
    <w:p w14:paraId="12D17FCB" w14:textId="77777777" w:rsidR="00FB19D8" w:rsidRDefault="006D77CF">
      <w:pPr>
        <w:ind w:firstLine="420"/>
        <w:rPr>
          <w:sz w:val="21"/>
          <w:szCs w:val="21"/>
        </w:rPr>
      </w:pPr>
      <w:r>
        <w:rPr>
          <w:sz w:val="21"/>
          <w:szCs w:val="21"/>
        </w:rPr>
        <w:t>GB/T 32828仓储物流自动化系统</w:t>
      </w:r>
      <w:r>
        <w:rPr>
          <w:rFonts w:hint="eastAsia"/>
          <w:sz w:val="21"/>
          <w:szCs w:val="21"/>
        </w:rPr>
        <w:t>安全规范</w:t>
      </w:r>
    </w:p>
    <w:p w14:paraId="0A2041C7" w14:textId="77777777" w:rsidR="00FB19D8" w:rsidRDefault="006D77CF">
      <w:pPr>
        <w:ind w:firstLine="420"/>
        <w:rPr>
          <w:sz w:val="21"/>
          <w:szCs w:val="21"/>
        </w:rPr>
      </w:pPr>
      <w:r>
        <w:rPr>
          <w:sz w:val="21"/>
          <w:szCs w:val="21"/>
        </w:rPr>
        <w:t>GB/T 33745</w:t>
      </w:r>
      <w:r>
        <w:rPr>
          <w:rFonts w:hint="eastAsia"/>
          <w:sz w:val="21"/>
          <w:szCs w:val="21"/>
        </w:rPr>
        <w:t>-</w:t>
      </w:r>
      <w:r>
        <w:rPr>
          <w:sz w:val="21"/>
          <w:szCs w:val="21"/>
        </w:rPr>
        <w:t>2017 物联网术语</w:t>
      </w:r>
      <w:bookmarkStart w:id="52" w:name="_Toc45805786"/>
      <w:bookmarkStart w:id="53" w:name="_Toc6858202"/>
    </w:p>
    <w:p w14:paraId="12881728" w14:textId="77777777" w:rsidR="00FB19D8" w:rsidRDefault="006D77CF">
      <w:pPr>
        <w:pStyle w:val="1"/>
        <w:spacing w:before="312" w:after="312"/>
        <w:rPr>
          <w:rFonts w:ascii="黑体" w:hAnsi="黑体"/>
          <w:szCs w:val="21"/>
        </w:rPr>
      </w:pPr>
      <w:bookmarkStart w:id="54" w:name="_Toc48316419"/>
      <w:r>
        <w:rPr>
          <w:rFonts w:ascii="黑体" w:hAnsi="黑体" w:hint="eastAsia"/>
          <w:szCs w:val="21"/>
        </w:rPr>
        <w:t>3 术语和定义</w:t>
      </w:r>
      <w:bookmarkStart w:id="55" w:name="_Toc532715191"/>
      <w:bookmarkStart w:id="56" w:name="_Toc20683014"/>
      <w:bookmarkStart w:id="57" w:name="_Toc19540432"/>
      <w:bookmarkStart w:id="58" w:name="_Toc20065611"/>
      <w:bookmarkEnd w:id="52"/>
      <w:bookmarkEnd w:id="53"/>
      <w:bookmarkEnd w:id="54"/>
    </w:p>
    <w:p w14:paraId="09ED254A" w14:textId="57CE70BE" w:rsidR="00FB19D8" w:rsidRDefault="00EB0417">
      <w:pPr>
        <w:pStyle w:val="affa"/>
        <w:tabs>
          <w:tab w:val="center" w:pos="4201"/>
          <w:tab w:val="right" w:leader="dot" w:pos="9298"/>
        </w:tabs>
        <w:ind w:firstLineChars="200" w:firstLine="420"/>
        <w:rPr>
          <w:rFonts w:hAnsi="宋体"/>
          <w:kern w:val="2"/>
          <w:sz w:val="21"/>
          <w:szCs w:val="24"/>
        </w:rPr>
      </w:pPr>
      <w:r>
        <w:rPr>
          <w:rFonts w:asciiTheme="minorEastAsia" w:eastAsiaTheme="minorEastAsia" w:hAnsiTheme="minorEastAsia" w:cstheme="minorEastAsia" w:hint="eastAsia"/>
          <w:color w:val="000000"/>
          <w:kern w:val="2"/>
          <w:sz w:val="21"/>
          <w:szCs w:val="21"/>
        </w:rPr>
        <w:t>GB/T 18768-200</w:t>
      </w:r>
      <w:r>
        <w:rPr>
          <w:rFonts w:asciiTheme="minorEastAsia" w:eastAsiaTheme="minorEastAsia" w:hAnsiTheme="minorEastAsia" w:cstheme="minorEastAsia"/>
          <w:color w:val="000000"/>
          <w:kern w:val="2"/>
          <w:sz w:val="21"/>
          <w:szCs w:val="21"/>
        </w:rPr>
        <w:t>2</w:t>
      </w:r>
      <w:r>
        <w:rPr>
          <w:rFonts w:asciiTheme="minorEastAsia" w:eastAsiaTheme="minorEastAsia" w:hAnsiTheme="minorEastAsia" w:cstheme="minorEastAsia" w:hint="eastAsia"/>
          <w:color w:val="000000"/>
          <w:kern w:val="2"/>
          <w:sz w:val="21"/>
          <w:szCs w:val="21"/>
        </w:rPr>
        <w:t>、GB</w:t>
      </w:r>
      <w:r>
        <w:rPr>
          <w:sz w:val="21"/>
          <w:szCs w:val="21"/>
        </w:rPr>
        <w:t>/</w:t>
      </w:r>
      <w:r>
        <w:rPr>
          <w:rFonts w:asciiTheme="minorEastAsia" w:eastAsiaTheme="minorEastAsia" w:hAnsiTheme="minorEastAsia" w:cstheme="minorEastAsia" w:hint="eastAsia"/>
          <w:color w:val="000000"/>
          <w:kern w:val="2"/>
          <w:sz w:val="21"/>
          <w:szCs w:val="21"/>
        </w:rPr>
        <w:t>T</w:t>
      </w:r>
      <w:r>
        <w:rPr>
          <w:rFonts w:asciiTheme="minorEastAsia" w:eastAsiaTheme="minorEastAsia" w:hAnsiTheme="minorEastAsia" w:cstheme="minorEastAsia"/>
          <w:color w:val="000000"/>
          <w:kern w:val="2"/>
          <w:sz w:val="21"/>
          <w:szCs w:val="21"/>
        </w:rPr>
        <w:t xml:space="preserve"> 25486</w:t>
      </w:r>
      <w:r>
        <w:rPr>
          <w:rFonts w:asciiTheme="minorEastAsia" w:eastAsiaTheme="minorEastAsia" w:hAnsiTheme="minorEastAsia" w:cstheme="minorEastAsia" w:hint="eastAsia"/>
          <w:color w:val="000000"/>
          <w:kern w:val="2"/>
          <w:sz w:val="21"/>
          <w:szCs w:val="21"/>
        </w:rPr>
        <w:t>-201</w:t>
      </w:r>
      <w:r>
        <w:rPr>
          <w:rFonts w:asciiTheme="minorEastAsia" w:eastAsiaTheme="minorEastAsia" w:hAnsiTheme="minorEastAsia" w:cstheme="minorEastAsia"/>
          <w:color w:val="000000"/>
          <w:kern w:val="2"/>
          <w:sz w:val="21"/>
          <w:szCs w:val="21"/>
        </w:rPr>
        <w:t>0</w:t>
      </w:r>
      <w:r>
        <w:rPr>
          <w:rFonts w:asciiTheme="minorEastAsia" w:eastAsiaTheme="minorEastAsia" w:hAnsiTheme="minorEastAsia" w:cstheme="minorEastAsia" w:hint="eastAsia"/>
          <w:color w:val="000000"/>
          <w:kern w:val="2"/>
          <w:sz w:val="21"/>
          <w:szCs w:val="21"/>
        </w:rPr>
        <w:t>、</w:t>
      </w:r>
      <w:r>
        <w:rPr>
          <w:rFonts w:asciiTheme="minorEastAsia" w:eastAsiaTheme="minorEastAsia" w:hAnsiTheme="minorEastAsia" w:cstheme="minorEastAsia" w:hint="eastAsia"/>
          <w:sz w:val="21"/>
          <w:szCs w:val="21"/>
        </w:rPr>
        <w:t>GB/T 33745-2017</w:t>
      </w:r>
      <w:r w:rsidR="006D77CF">
        <w:rPr>
          <w:rFonts w:hAnsi="宋体" w:hint="eastAsia"/>
        </w:rPr>
        <w:t>界定的</w:t>
      </w:r>
      <w:r w:rsidR="006D77CF">
        <w:rPr>
          <w:rFonts w:hAnsi="宋体" w:hint="eastAsia"/>
          <w:color w:val="000000" w:themeColor="text1"/>
        </w:rPr>
        <w:t>以</w:t>
      </w:r>
      <w:r w:rsidR="006D77CF">
        <w:rPr>
          <w:rFonts w:hAnsi="宋体" w:hint="eastAsia"/>
        </w:rPr>
        <w:t>及下列术语和定义适用于本文件。</w:t>
      </w:r>
    </w:p>
    <w:p w14:paraId="69BC2D7F" w14:textId="77777777" w:rsidR="00FB19D8" w:rsidRDefault="006D77CF">
      <w:pPr>
        <w:pStyle w:val="affa"/>
        <w:tabs>
          <w:tab w:val="center" w:pos="4201"/>
          <w:tab w:val="right" w:leader="dot" w:pos="9298"/>
        </w:tabs>
        <w:spacing w:beforeLines="50" w:before="156" w:afterLines="50" w:after="156"/>
        <w:rPr>
          <w:rFonts w:ascii="黑体" w:eastAsia="黑体" w:hAnsi="黑体" w:cs="黑体"/>
          <w:kern w:val="2"/>
          <w:sz w:val="21"/>
          <w:szCs w:val="21"/>
        </w:rPr>
      </w:pPr>
      <w:r>
        <w:rPr>
          <w:rFonts w:ascii="黑体" w:eastAsia="黑体" w:hAnsi="黑体" w:cs="黑体" w:hint="eastAsia"/>
          <w:sz w:val="21"/>
          <w:szCs w:val="21"/>
        </w:rPr>
        <w:t>3.1</w:t>
      </w:r>
    </w:p>
    <w:p w14:paraId="732A4204" w14:textId="77777777" w:rsidR="00FB19D8" w:rsidRDefault="006D77CF">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数字化 digitalization</w:t>
      </w:r>
      <w:bookmarkEnd w:id="55"/>
    </w:p>
    <w:p w14:paraId="58E712EF" w14:textId="77777777" w:rsidR="002F260E" w:rsidRDefault="002F260E" w:rsidP="002F260E">
      <w:pPr>
        <w:pStyle w:val="affa"/>
        <w:ind w:firstLineChars="200" w:firstLine="420"/>
        <w:rPr>
          <w:rFonts w:hAnsi="宋体"/>
          <w:kern w:val="2"/>
          <w:sz w:val="21"/>
          <w:szCs w:val="24"/>
        </w:rPr>
      </w:pPr>
      <w:r>
        <w:rPr>
          <w:rFonts w:hAnsi="宋体" w:hint="eastAsia"/>
          <w:kern w:val="2"/>
          <w:sz w:val="21"/>
          <w:szCs w:val="24"/>
        </w:rPr>
        <w:t>以数字形式表示（或表现）生产、组织、管理活动的数据。具体地说，也就是将人、物及对应的活动转化为数字码，并由计算机系统处理与保存。在信息化时代，数字化已经变成代表信息化程度的一个重要指标。</w:t>
      </w:r>
    </w:p>
    <w:p w14:paraId="33CE4F90" w14:textId="77777777" w:rsidR="002F260E" w:rsidRDefault="002F260E" w:rsidP="002F260E">
      <w:pPr>
        <w:pStyle w:val="affa"/>
        <w:ind w:firstLineChars="200" w:firstLine="420"/>
        <w:rPr>
          <w:rFonts w:asciiTheme="minorEastAsia" w:eastAsiaTheme="minorEastAsia" w:hAnsiTheme="minorEastAsia" w:cstheme="minorEastAsia"/>
          <w:color w:val="000000"/>
          <w:kern w:val="2"/>
          <w:sz w:val="21"/>
          <w:szCs w:val="21"/>
        </w:rPr>
      </w:pPr>
      <w:r>
        <w:rPr>
          <w:rFonts w:asciiTheme="minorEastAsia" w:eastAsiaTheme="minorEastAsia" w:hAnsiTheme="minorEastAsia" w:cstheme="minorEastAsia" w:hint="eastAsia"/>
          <w:color w:val="000000"/>
          <w:kern w:val="2"/>
          <w:sz w:val="21"/>
          <w:szCs w:val="21"/>
        </w:rPr>
        <w:t>[来源：GB</w:t>
      </w:r>
      <w:r>
        <w:rPr>
          <w:sz w:val="21"/>
          <w:szCs w:val="21"/>
        </w:rPr>
        <w:t>/</w:t>
      </w:r>
      <w:r>
        <w:rPr>
          <w:rFonts w:asciiTheme="minorEastAsia" w:eastAsiaTheme="minorEastAsia" w:hAnsiTheme="minorEastAsia" w:cstheme="minorEastAsia" w:hint="eastAsia"/>
          <w:color w:val="000000"/>
          <w:kern w:val="2"/>
          <w:sz w:val="21"/>
          <w:szCs w:val="21"/>
        </w:rPr>
        <w:t>T</w:t>
      </w:r>
      <w:r>
        <w:rPr>
          <w:rFonts w:asciiTheme="minorEastAsia" w:eastAsiaTheme="minorEastAsia" w:hAnsiTheme="minorEastAsia" w:cstheme="minorEastAsia"/>
          <w:color w:val="000000"/>
          <w:kern w:val="2"/>
          <w:sz w:val="21"/>
          <w:szCs w:val="21"/>
        </w:rPr>
        <w:t xml:space="preserve"> 25486</w:t>
      </w:r>
      <w:r>
        <w:rPr>
          <w:rFonts w:asciiTheme="minorEastAsia" w:eastAsiaTheme="minorEastAsia" w:hAnsiTheme="minorEastAsia" w:cstheme="minorEastAsia" w:hint="eastAsia"/>
          <w:color w:val="000000"/>
          <w:kern w:val="2"/>
          <w:sz w:val="21"/>
          <w:szCs w:val="21"/>
        </w:rPr>
        <w:t>-201</w:t>
      </w:r>
      <w:r>
        <w:rPr>
          <w:rFonts w:asciiTheme="minorEastAsia" w:eastAsiaTheme="minorEastAsia" w:hAnsiTheme="minorEastAsia" w:cstheme="minorEastAsia"/>
          <w:color w:val="000000"/>
          <w:kern w:val="2"/>
          <w:sz w:val="21"/>
          <w:szCs w:val="21"/>
        </w:rPr>
        <w:t>0</w:t>
      </w:r>
      <w:r>
        <w:rPr>
          <w:rFonts w:asciiTheme="minorEastAsia" w:eastAsiaTheme="minorEastAsia" w:hAnsiTheme="minorEastAsia" w:cstheme="minorEastAsia" w:hint="eastAsia"/>
          <w:color w:val="000000"/>
          <w:kern w:val="2"/>
          <w:sz w:val="21"/>
          <w:szCs w:val="21"/>
        </w:rPr>
        <w:t xml:space="preserve"> ,2.</w:t>
      </w:r>
      <w:r>
        <w:rPr>
          <w:rFonts w:asciiTheme="minorEastAsia" w:eastAsiaTheme="minorEastAsia" w:hAnsiTheme="minorEastAsia" w:cstheme="minorEastAsia"/>
          <w:color w:val="000000"/>
          <w:kern w:val="2"/>
          <w:sz w:val="21"/>
          <w:szCs w:val="21"/>
        </w:rPr>
        <w:t xml:space="preserve">54 </w:t>
      </w:r>
      <w:r>
        <w:rPr>
          <w:rFonts w:asciiTheme="minorEastAsia" w:eastAsiaTheme="minorEastAsia" w:hAnsiTheme="minorEastAsia" w:cstheme="minorEastAsia" w:hint="eastAsia"/>
          <w:color w:val="000000"/>
          <w:kern w:val="2"/>
          <w:sz w:val="21"/>
          <w:szCs w:val="21"/>
        </w:rPr>
        <w:t>有修改]</w:t>
      </w:r>
    </w:p>
    <w:p w14:paraId="4FE84EE2" w14:textId="77777777" w:rsidR="00FB19D8" w:rsidRDefault="006D77CF">
      <w:pPr>
        <w:pStyle w:val="affa"/>
        <w:tabs>
          <w:tab w:val="center" w:pos="4201"/>
          <w:tab w:val="right" w:leader="dot" w:pos="9298"/>
        </w:tabs>
        <w:spacing w:beforeLines="50" w:before="156" w:afterLines="50" w:after="156"/>
        <w:rPr>
          <w:rFonts w:ascii="黑体" w:eastAsia="黑体" w:hAnsi="黑体" w:cs="黑体"/>
          <w:sz w:val="21"/>
          <w:szCs w:val="21"/>
        </w:rPr>
      </w:pPr>
      <w:r>
        <w:rPr>
          <w:rFonts w:ascii="黑体" w:eastAsia="黑体" w:hAnsi="黑体" w:cs="黑体" w:hint="eastAsia"/>
          <w:sz w:val="21"/>
          <w:szCs w:val="21"/>
        </w:rPr>
        <w:t>3.2</w:t>
      </w:r>
    </w:p>
    <w:p w14:paraId="1E27258C" w14:textId="77777777" w:rsidR="00FB19D8" w:rsidRDefault="006D77CF">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数字化仓库 digital warehouse</w:t>
      </w:r>
    </w:p>
    <w:p w14:paraId="4698866B" w14:textId="77777777" w:rsidR="00A858ED" w:rsidRDefault="00A858ED" w:rsidP="00A858ED">
      <w:pPr>
        <w:tabs>
          <w:tab w:val="center" w:pos="4201"/>
          <w:tab w:val="right" w:leader="dot" w:pos="9298"/>
        </w:tabs>
        <w:autoSpaceDE w:val="0"/>
        <w:autoSpaceDN w:val="0"/>
        <w:spacing w:line="300" w:lineRule="auto"/>
        <w:ind w:firstLine="420"/>
        <w:rPr>
          <w:rFonts w:eastAsia="黑体"/>
          <w:color w:val="FF0000"/>
          <w:sz w:val="21"/>
          <w:szCs w:val="21"/>
        </w:rPr>
      </w:pPr>
      <w:r>
        <w:rPr>
          <w:rFonts w:hint="eastAsia"/>
          <w:kern w:val="2"/>
          <w:sz w:val="21"/>
        </w:rPr>
        <w:t>以仓储活动为基础，以数字化技术为手段，用数据连接仓储活动各环节，对仓储活动过程进行规划、管理、诊断和优化的实施单元。</w:t>
      </w:r>
    </w:p>
    <w:p w14:paraId="243CB7A8" w14:textId="2E4FF8B0" w:rsidR="00FB19D8" w:rsidRDefault="006D77CF" w:rsidP="00A858ED">
      <w:pPr>
        <w:pStyle w:val="affa"/>
        <w:ind w:firstLineChars="200" w:firstLine="420"/>
        <w:rPr>
          <w:rFonts w:ascii="黑体" w:eastAsia="黑体" w:hAnsi="黑体" w:cs="黑体"/>
          <w:sz w:val="21"/>
          <w:szCs w:val="21"/>
        </w:rPr>
      </w:pPr>
      <w:bookmarkStart w:id="59" w:name="_Toc532715192"/>
      <w:r>
        <w:rPr>
          <w:rFonts w:ascii="黑体" w:eastAsia="黑体" w:hAnsi="黑体" w:cs="黑体" w:hint="eastAsia"/>
          <w:sz w:val="21"/>
          <w:szCs w:val="21"/>
        </w:rPr>
        <w:t>3.3</w:t>
      </w:r>
    </w:p>
    <w:p w14:paraId="485E792E" w14:textId="77777777" w:rsidR="00FB19D8" w:rsidRDefault="006D77CF">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lastRenderedPageBreak/>
        <w:t>物联网 internet of things；IoT</w:t>
      </w:r>
      <w:bookmarkEnd w:id="59"/>
    </w:p>
    <w:p w14:paraId="6B5BA8AF" w14:textId="77777777" w:rsidR="00FB19D8" w:rsidRDefault="006D77CF">
      <w:pPr>
        <w:pStyle w:val="affa"/>
        <w:ind w:firstLineChars="200" w:firstLine="420"/>
        <w:rPr>
          <w:rFonts w:hAnsi="宋体"/>
          <w:kern w:val="2"/>
          <w:sz w:val="21"/>
          <w:szCs w:val="24"/>
        </w:rPr>
      </w:pPr>
      <w:r>
        <w:rPr>
          <w:rFonts w:hAnsi="宋体" w:hint="eastAsia"/>
          <w:kern w:val="2"/>
          <w:sz w:val="21"/>
          <w:szCs w:val="24"/>
        </w:rPr>
        <w:t>通过感知设备，按照约定协议，</w:t>
      </w:r>
      <w:r>
        <w:rPr>
          <w:rFonts w:hAnsi="宋体"/>
          <w:kern w:val="2"/>
          <w:sz w:val="21"/>
          <w:szCs w:val="24"/>
        </w:rPr>
        <w:t>连接</w:t>
      </w:r>
      <w:r>
        <w:rPr>
          <w:rFonts w:hAnsi="宋体" w:hint="eastAsia"/>
          <w:kern w:val="2"/>
          <w:sz w:val="21"/>
          <w:szCs w:val="24"/>
        </w:rPr>
        <w:t>物、人、系统和信息资源，实现对物理和虚拟世界的信息进行处理并做出反应的智能服务系统。</w:t>
      </w:r>
    </w:p>
    <w:p w14:paraId="36632CA6" w14:textId="77777777" w:rsidR="00FB19D8" w:rsidRDefault="006D77CF">
      <w:pPr>
        <w:pStyle w:val="affa"/>
        <w:ind w:firstLineChars="200" w:firstLine="420"/>
        <w:rPr>
          <w:rFonts w:hAnsi="宋体"/>
          <w:kern w:val="2"/>
          <w:sz w:val="21"/>
          <w:szCs w:val="24"/>
        </w:rPr>
      </w:pPr>
      <w:bookmarkStart w:id="60" w:name="_Toc532715201"/>
      <w:r>
        <w:rPr>
          <w:rFonts w:hAnsi="宋体" w:hint="eastAsia"/>
          <w:kern w:val="2"/>
          <w:sz w:val="21"/>
          <w:szCs w:val="24"/>
        </w:rPr>
        <w:t>[来源：GB/T 18768-200 2, 3.5.3,有修改]</w:t>
      </w:r>
    </w:p>
    <w:p w14:paraId="15B4A583" w14:textId="77777777" w:rsidR="00FB19D8" w:rsidRDefault="006D77CF">
      <w:pPr>
        <w:pStyle w:val="affa"/>
        <w:tabs>
          <w:tab w:val="center" w:pos="4201"/>
          <w:tab w:val="right" w:leader="dot" w:pos="9298"/>
        </w:tabs>
        <w:spacing w:beforeLines="50" w:before="156" w:afterLines="50" w:after="156"/>
        <w:rPr>
          <w:rFonts w:ascii="黑体" w:eastAsia="黑体" w:hAnsi="黑体" w:cs="黑体"/>
          <w:sz w:val="21"/>
          <w:szCs w:val="21"/>
        </w:rPr>
      </w:pPr>
      <w:r>
        <w:rPr>
          <w:rFonts w:ascii="黑体" w:eastAsia="黑体" w:hAnsi="黑体" w:cs="黑体" w:hint="eastAsia"/>
          <w:sz w:val="21"/>
          <w:szCs w:val="21"/>
        </w:rPr>
        <w:t>3.4</w:t>
      </w:r>
    </w:p>
    <w:p w14:paraId="4E3E57D3" w14:textId="77777777" w:rsidR="00FB19D8" w:rsidRDefault="006D77CF">
      <w:pPr>
        <w:pStyle w:val="affa"/>
        <w:tabs>
          <w:tab w:val="center" w:pos="4201"/>
          <w:tab w:val="right" w:leader="dot" w:pos="9298"/>
        </w:tabs>
        <w:ind w:left="360"/>
        <w:rPr>
          <w:rFonts w:ascii="黑体" w:eastAsia="黑体" w:hAnsi="黑体" w:cs="黑体"/>
          <w:sz w:val="21"/>
          <w:szCs w:val="21"/>
        </w:rPr>
      </w:pPr>
      <w:r>
        <w:rPr>
          <w:rFonts w:ascii="黑体" w:eastAsia="黑体" w:hAnsi="黑体" w:cs="黑体" w:hint="eastAsia"/>
          <w:sz w:val="21"/>
          <w:szCs w:val="21"/>
        </w:rPr>
        <w:t>电子仓单 electronic warehouse receipt</w:t>
      </w:r>
    </w:p>
    <w:bookmarkEnd w:id="60"/>
    <w:p w14:paraId="48BC0D32" w14:textId="77777777" w:rsidR="00FB19D8" w:rsidRDefault="006D77CF">
      <w:pPr>
        <w:pStyle w:val="affa"/>
        <w:ind w:firstLineChars="200" w:firstLine="420"/>
        <w:rPr>
          <w:rFonts w:ascii="Times New Roman"/>
          <w:color w:val="000000"/>
          <w:kern w:val="2"/>
          <w:sz w:val="21"/>
        </w:rPr>
      </w:pPr>
      <w:r>
        <w:rPr>
          <w:rFonts w:ascii="Times New Roman" w:hint="eastAsia"/>
          <w:color w:val="000000"/>
          <w:kern w:val="2"/>
          <w:sz w:val="21"/>
        </w:rPr>
        <w:t>仓库保管人在与存货人签订仓储保管合同的基础上，按照行业惯例，以外观检查、单证审查为一般原则，对存货人所交付的仓储物进行验收之后出具的电子权利凭证。</w:t>
      </w:r>
      <w:bookmarkStart w:id="61" w:name="_Toc532715202"/>
    </w:p>
    <w:p w14:paraId="7153254E" w14:textId="77777777" w:rsidR="00FB19D8" w:rsidRDefault="006D77CF">
      <w:pPr>
        <w:pStyle w:val="affa"/>
        <w:tabs>
          <w:tab w:val="center" w:pos="4201"/>
          <w:tab w:val="right" w:leader="dot" w:pos="9298"/>
        </w:tabs>
        <w:spacing w:beforeLines="50" w:before="156" w:afterLines="50" w:after="156"/>
        <w:rPr>
          <w:rFonts w:ascii="黑体" w:eastAsia="黑体" w:hAnsi="黑体" w:cs="黑体"/>
          <w:sz w:val="21"/>
          <w:szCs w:val="21"/>
        </w:rPr>
      </w:pPr>
      <w:r>
        <w:rPr>
          <w:rFonts w:ascii="黑体" w:eastAsia="黑体" w:hAnsi="黑体" w:cs="黑体" w:hint="eastAsia"/>
          <w:sz w:val="21"/>
          <w:szCs w:val="21"/>
        </w:rPr>
        <w:t>3.5</w:t>
      </w:r>
    </w:p>
    <w:p w14:paraId="1DCB21FD" w14:textId="77777777" w:rsidR="00FB19D8" w:rsidRDefault="006D77CF">
      <w:pPr>
        <w:pStyle w:val="affa"/>
        <w:tabs>
          <w:tab w:val="center" w:pos="4201"/>
          <w:tab w:val="right" w:leader="dot" w:pos="9298"/>
        </w:tabs>
        <w:ind w:left="360"/>
        <w:rPr>
          <w:rFonts w:ascii="黑体" w:eastAsia="黑体" w:hAnsi="黑体" w:cs="黑体"/>
          <w:sz w:val="21"/>
          <w:szCs w:val="21"/>
        </w:rPr>
      </w:pPr>
      <w:r>
        <w:rPr>
          <w:rFonts w:ascii="黑体" w:eastAsia="黑体" w:hAnsi="黑体" w:cs="黑体" w:hint="eastAsia"/>
          <w:sz w:val="21"/>
          <w:szCs w:val="21"/>
        </w:rPr>
        <w:t>数字化仓库管理</w:t>
      </w:r>
      <w:bookmarkEnd w:id="61"/>
      <w:r>
        <w:rPr>
          <w:rFonts w:ascii="黑体" w:eastAsia="黑体" w:hAnsi="黑体" w:cs="黑体" w:hint="eastAsia"/>
          <w:sz w:val="21"/>
          <w:szCs w:val="21"/>
        </w:rPr>
        <w:t>系统 digital warehouse management system</w:t>
      </w:r>
    </w:p>
    <w:p w14:paraId="14E3BC1B" w14:textId="77777777" w:rsidR="00FB19D8" w:rsidRDefault="006D77CF">
      <w:pPr>
        <w:pStyle w:val="affa"/>
        <w:ind w:firstLineChars="200" w:firstLine="420"/>
        <w:rPr>
          <w:rFonts w:hAnsi="宋体"/>
          <w:kern w:val="2"/>
          <w:sz w:val="21"/>
          <w:szCs w:val="24"/>
        </w:rPr>
      </w:pPr>
      <w:r>
        <w:rPr>
          <w:rFonts w:hAnsi="宋体" w:hint="eastAsia"/>
          <w:kern w:val="2"/>
          <w:sz w:val="21"/>
          <w:szCs w:val="24"/>
        </w:rPr>
        <w:t>应用数字化技术，配套数字化仓库运营与管理，实现仓储活动可视化、仓库作业流程自动化或少人化运行、可开具电子仓单的高效、协同、便捷仓库管理软件。</w:t>
      </w:r>
    </w:p>
    <w:p w14:paraId="7FB41F70" w14:textId="77777777" w:rsidR="00FB19D8" w:rsidRDefault="006D77CF">
      <w:pPr>
        <w:pStyle w:val="affa"/>
        <w:ind w:firstLineChars="200" w:firstLine="420"/>
        <w:rPr>
          <w:rFonts w:hAnsi="宋体"/>
          <w:kern w:val="2"/>
          <w:sz w:val="21"/>
          <w:szCs w:val="24"/>
        </w:rPr>
      </w:pPr>
      <w:r>
        <w:rPr>
          <w:rFonts w:hAnsi="宋体" w:hint="eastAsia"/>
          <w:kern w:val="2"/>
          <w:sz w:val="21"/>
          <w:szCs w:val="24"/>
        </w:rPr>
        <w:t>[来源：GB/T</w:t>
      </w:r>
      <w:r>
        <w:rPr>
          <w:rFonts w:hAnsi="宋体"/>
          <w:kern w:val="2"/>
          <w:sz w:val="21"/>
          <w:szCs w:val="24"/>
        </w:rPr>
        <w:t xml:space="preserve"> </w:t>
      </w:r>
      <w:r>
        <w:rPr>
          <w:rFonts w:hAnsi="宋体" w:hint="eastAsia"/>
          <w:kern w:val="2"/>
          <w:sz w:val="21"/>
          <w:szCs w:val="24"/>
        </w:rPr>
        <w:t>18768-2002 , 3.5.3,有修改]</w:t>
      </w:r>
    </w:p>
    <w:p w14:paraId="3C26FE67" w14:textId="77777777" w:rsidR="00FB19D8" w:rsidRDefault="006D77CF">
      <w:pPr>
        <w:pStyle w:val="affa"/>
        <w:tabs>
          <w:tab w:val="center" w:pos="4201"/>
          <w:tab w:val="right" w:leader="dot" w:pos="9298"/>
        </w:tabs>
        <w:spacing w:beforeLines="50" w:before="156" w:afterLines="50" w:after="156"/>
        <w:rPr>
          <w:rFonts w:ascii="黑体" w:eastAsia="黑体" w:hAnsi="黑体" w:cs="黑体"/>
          <w:sz w:val="21"/>
          <w:szCs w:val="21"/>
        </w:rPr>
      </w:pPr>
      <w:r>
        <w:rPr>
          <w:rFonts w:ascii="黑体" w:eastAsia="黑体" w:hAnsi="黑体" w:cs="黑体" w:hint="eastAsia"/>
          <w:sz w:val="21"/>
          <w:szCs w:val="21"/>
        </w:rPr>
        <w:t>3.6</w:t>
      </w:r>
    </w:p>
    <w:p w14:paraId="3EFA92DB" w14:textId="77777777" w:rsidR="00FB19D8" w:rsidRDefault="006D77CF">
      <w:pPr>
        <w:pStyle w:val="affa"/>
        <w:tabs>
          <w:tab w:val="center" w:pos="4201"/>
          <w:tab w:val="right" w:leader="dot" w:pos="9298"/>
        </w:tabs>
        <w:ind w:left="360"/>
        <w:rPr>
          <w:rFonts w:ascii="黑体" w:eastAsia="黑体" w:hAnsi="黑体" w:cs="黑体"/>
          <w:sz w:val="21"/>
          <w:szCs w:val="21"/>
        </w:rPr>
      </w:pPr>
      <w:r>
        <w:rPr>
          <w:rFonts w:ascii="黑体" w:eastAsia="黑体" w:hAnsi="黑体" w:cs="黑体" w:hint="eastAsia"/>
          <w:sz w:val="21"/>
          <w:szCs w:val="21"/>
        </w:rPr>
        <w:t>物联网设备  IoT devices</w:t>
      </w:r>
    </w:p>
    <w:p w14:paraId="2DE0A271" w14:textId="77777777" w:rsidR="00FB19D8" w:rsidRDefault="006D77CF">
      <w:pPr>
        <w:pStyle w:val="affa"/>
        <w:tabs>
          <w:tab w:val="center" w:pos="4201"/>
          <w:tab w:val="right" w:leader="dot" w:pos="9298"/>
        </w:tabs>
        <w:ind w:left="360"/>
        <w:rPr>
          <w:rFonts w:eastAsia="黑体"/>
          <w:sz w:val="21"/>
          <w:szCs w:val="21"/>
        </w:rPr>
      </w:pPr>
      <w:r>
        <w:rPr>
          <w:rFonts w:hAnsi="宋体" w:hint="eastAsia"/>
          <w:kern w:val="2"/>
          <w:sz w:val="21"/>
          <w:szCs w:val="24"/>
        </w:rPr>
        <w:t>能够采集或监控对象信息，并提供互联网接入的终端设备。</w:t>
      </w:r>
    </w:p>
    <w:p w14:paraId="1DC49C73" w14:textId="77777777" w:rsidR="00FB19D8" w:rsidRDefault="006D77CF">
      <w:pPr>
        <w:pStyle w:val="affa"/>
        <w:ind w:firstLineChars="200" w:firstLine="420"/>
        <w:rPr>
          <w:rFonts w:hAnsi="宋体"/>
          <w:kern w:val="2"/>
          <w:sz w:val="21"/>
          <w:szCs w:val="24"/>
        </w:rPr>
      </w:pPr>
      <w:r>
        <w:rPr>
          <w:rFonts w:hAnsi="宋体" w:hint="eastAsia"/>
          <w:kern w:val="2"/>
          <w:sz w:val="21"/>
          <w:szCs w:val="24"/>
        </w:rPr>
        <w:t>[来源：GB/T</w:t>
      </w:r>
      <w:r>
        <w:rPr>
          <w:rFonts w:hAnsi="宋体"/>
          <w:kern w:val="2"/>
          <w:sz w:val="21"/>
          <w:szCs w:val="24"/>
        </w:rPr>
        <w:t xml:space="preserve"> </w:t>
      </w:r>
      <w:r>
        <w:rPr>
          <w:rFonts w:hAnsi="宋体" w:hint="eastAsia"/>
          <w:kern w:val="2"/>
          <w:sz w:val="21"/>
          <w:szCs w:val="24"/>
        </w:rPr>
        <w:t>33745-2017 , 2.1.9,有修改]</w:t>
      </w:r>
    </w:p>
    <w:p w14:paraId="1AB2A1A0" w14:textId="77777777" w:rsidR="00FB19D8" w:rsidRDefault="006D77CF">
      <w:pPr>
        <w:pStyle w:val="affa"/>
        <w:tabs>
          <w:tab w:val="center" w:pos="4201"/>
          <w:tab w:val="right" w:leader="dot" w:pos="9298"/>
        </w:tabs>
        <w:spacing w:beforeLines="50" w:before="156" w:afterLines="50" w:after="156"/>
        <w:rPr>
          <w:rFonts w:ascii="黑体" w:eastAsia="黑体" w:hAnsi="黑体" w:cs="黑体"/>
          <w:sz w:val="21"/>
          <w:szCs w:val="21"/>
        </w:rPr>
      </w:pPr>
      <w:r>
        <w:rPr>
          <w:rFonts w:ascii="黑体" w:eastAsia="黑体" w:hAnsi="黑体" w:cs="黑体" w:hint="eastAsia"/>
          <w:sz w:val="21"/>
          <w:szCs w:val="21"/>
        </w:rPr>
        <w:t>3.7</w:t>
      </w:r>
    </w:p>
    <w:p w14:paraId="51EF334B" w14:textId="77777777" w:rsidR="00FB19D8" w:rsidRDefault="006D77CF">
      <w:pPr>
        <w:pStyle w:val="affa"/>
        <w:tabs>
          <w:tab w:val="center" w:pos="4201"/>
          <w:tab w:val="right" w:leader="dot" w:pos="9298"/>
        </w:tabs>
        <w:ind w:left="360"/>
        <w:rPr>
          <w:rFonts w:ascii="黑体" w:eastAsia="黑体" w:hAnsi="黑体" w:cs="黑体"/>
          <w:sz w:val="21"/>
          <w:szCs w:val="21"/>
        </w:rPr>
      </w:pPr>
      <w:r>
        <w:rPr>
          <w:rFonts w:ascii="黑体" w:eastAsia="黑体" w:hAnsi="黑体" w:cs="黑体" w:hint="eastAsia"/>
          <w:sz w:val="21"/>
          <w:szCs w:val="21"/>
        </w:rPr>
        <w:t>物联网设备管理平台  IoT device management platform</w:t>
      </w:r>
    </w:p>
    <w:p w14:paraId="608F989D" w14:textId="77777777" w:rsidR="00FB19D8" w:rsidRDefault="006D77CF">
      <w:pPr>
        <w:pStyle w:val="affa"/>
        <w:ind w:firstLineChars="200" w:firstLine="420"/>
        <w:rPr>
          <w:rFonts w:hAnsi="宋体"/>
          <w:kern w:val="2"/>
          <w:sz w:val="21"/>
          <w:szCs w:val="24"/>
        </w:rPr>
      </w:pPr>
      <w:r>
        <w:rPr>
          <w:rFonts w:hAnsi="宋体" w:hint="eastAsia"/>
          <w:kern w:val="2"/>
          <w:sz w:val="21"/>
          <w:szCs w:val="24"/>
        </w:rPr>
        <w:t>对物联网设备进行远程监管、故障排查、生命周期管理、系统升级等功能的互联网平台。</w:t>
      </w:r>
    </w:p>
    <w:p w14:paraId="7FDEAD1A" w14:textId="77777777" w:rsidR="00FB19D8" w:rsidRDefault="006D77CF">
      <w:pPr>
        <w:pStyle w:val="1"/>
        <w:spacing w:before="312" w:after="312"/>
        <w:rPr>
          <w:rFonts w:ascii="黑体" w:hAnsi="黑体"/>
          <w:szCs w:val="21"/>
        </w:rPr>
      </w:pPr>
      <w:bookmarkStart w:id="62" w:name="_Toc48316420"/>
      <w:bookmarkStart w:id="63" w:name="_Toc6858204"/>
      <w:bookmarkEnd w:id="56"/>
      <w:bookmarkEnd w:id="57"/>
      <w:bookmarkEnd w:id="58"/>
      <w:r>
        <w:rPr>
          <w:rFonts w:ascii="黑体" w:hAnsi="黑体" w:hint="eastAsia"/>
          <w:szCs w:val="21"/>
        </w:rPr>
        <w:t>4 企业要求</w:t>
      </w:r>
      <w:bookmarkEnd w:id="62"/>
    </w:p>
    <w:p w14:paraId="1CA3B822" w14:textId="77777777" w:rsidR="00FB19D8" w:rsidRDefault="006D77CF">
      <w:pPr>
        <w:pStyle w:val="affff5"/>
        <w:spacing w:beforeLines="50" w:before="156" w:afterLines="50" w:after="156"/>
        <w:jc w:val="left"/>
        <w:rPr>
          <w:color w:val="000000" w:themeColor="text1"/>
          <w:sz w:val="21"/>
          <w:szCs w:val="20"/>
        </w:rPr>
      </w:pPr>
      <w:bookmarkStart w:id="64" w:name="_Toc48316421"/>
      <w:r>
        <w:rPr>
          <w:rFonts w:hint="eastAsia"/>
          <w:color w:val="000000" w:themeColor="text1"/>
          <w:sz w:val="21"/>
          <w:szCs w:val="20"/>
        </w:rPr>
        <w:t>4.1 企业基本条件</w:t>
      </w:r>
      <w:bookmarkEnd w:id="64"/>
    </w:p>
    <w:p w14:paraId="4FDBA33A"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3811CEB9" w14:textId="77777777" w:rsidR="00FB19D8" w:rsidRDefault="006D77CF">
      <w:pPr>
        <w:pStyle w:val="affa"/>
        <w:numPr>
          <w:ilvl w:val="0"/>
          <w:numId w:val="13"/>
        </w:numPr>
      </w:pPr>
      <w:r>
        <w:rPr>
          <w:rFonts w:hint="eastAsia"/>
          <w:color w:val="000000" w:themeColor="text1"/>
          <w:sz w:val="21"/>
          <w:szCs w:val="21"/>
        </w:rPr>
        <w:t>企业应具备</w:t>
      </w:r>
      <w:r>
        <w:rPr>
          <w:rFonts w:hint="eastAsia"/>
          <w:color w:val="000000"/>
          <w:sz w:val="21"/>
          <w:szCs w:val="21"/>
        </w:rPr>
        <w:t>仓储经营资质，无不良经营行为</w:t>
      </w:r>
      <w:r>
        <w:rPr>
          <w:rFonts w:hint="eastAsia"/>
          <w:color w:val="000000" w:themeColor="text1"/>
          <w:sz w:val="21"/>
          <w:szCs w:val="21"/>
        </w:rPr>
        <w:t>；</w:t>
      </w:r>
    </w:p>
    <w:p w14:paraId="1E346334" w14:textId="1FED69C5" w:rsidR="00FB19D8" w:rsidRDefault="00D2709F">
      <w:pPr>
        <w:pStyle w:val="affa"/>
        <w:numPr>
          <w:ilvl w:val="0"/>
          <w:numId w:val="13"/>
        </w:numPr>
        <w:rPr>
          <w:color w:val="000000" w:themeColor="text1"/>
          <w:sz w:val="21"/>
          <w:szCs w:val="21"/>
        </w:rPr>
      </w:pPr>
      <w:r>
        <w:rPr>
          <w:rFonts w:hint="eastAsia"/>
          <w:sz w:val="21"/>
          <w:szCs w:val="21"/>
        </w:rPr>
        <w:t>应符合GB</w:t>
      </w:r>
      <w:r>
        <w:rPr>
          <w:sz w:val="21"/>
          <w:szCs w:val="21"/>
        </w:rPr>
        <w:t>/</w:t>
      </w:r>
      <w:r w:rsidRPr="006379F3">
        <w:rPr>
          <w:sz w:val="21"/>
          <w:szCs w:val="21"/>
        </w:rPr>
        <w:t>T</w:t>
      </w:r>
      <w:r>
        <w:rPr>
          <w:sz w:val="21"/>
          <w:szCs w:val="21"/>
        </w:rPr>
        <w:t xml:space="preserve"> </w:t>
      </w:r>
      <w:r w:rsidRPr="006379F3">
        <w:rPr>
          <w:sz w:val="21"/>
          <w:szCs w:val="21"/>
        </w:rPr>
        <w:t>21072</w:t>
      </w:r>
      <w:r w:rsidR="00E80818">
        <w:rPr>
          <w:rFonts w:hint="eastAsia"/>
          <w:sz w:val="21"/>
          <w:szCs w:val="21"/>
        </w:rPr>
        <w:t>-</w:t>
      </w:r>
      <w:r w:rsidR="00E80818">
        <w:rPr>
          <w:sz w:val="21"/>
          <w:szCs w:val="21"/>
        </w:rPr>
        <w:t>2007</w:t>
      </w:r>
      <w:r>
        <w:rPr>
          <w:rFonts w:hint="eastAsia"/>
          <w:sz w:val="21"/>
          <w:szCs w:val="21"/>
        </w:rPr>
        <w:t>所规定的仓库四星级要求</w:t>
      </w:r>
      <w:r w:rsidR="006D77CF">
        <w:rPr>
          <w:rFonts w:hint="eastAsia"/>
          <w:color w:val="000000" w:themeColor="text1"/>
          <w:sz w:val="21"/>
          <w:szCs w:val="21"/>
        </w:rPr>
        <w:t>；</w:t>
      </w:r>
    </w:p>
    <w:p w14:paraId="5ACE8D1E" w14:textId="77777777" w:rsidR="00FB19D8" w:rsidRDefault="006D77CF">
      <w:pPr>
        <w:pStyle w:val="affa"/>
        <w:numPr>
          <w:ilvl w:val="0"/>
          <w:numId w:val="13"/>
        </w:numPr>
        <w:rPr>
          <w:color w:val="000000" w:themeColor="text1"/>
          <w:sz w:val="21"/>
          <w:szCs w:val="21"/>
        </w:rPr>
      </w:pPr>
      <w:r>
        <w:rPr>
          <w:rFonts w:hint="eastAsia"/>
          <w:color w:val="000000" w:themeColor="text1"/>
          <w:sz w:val="21"/>
          <w:szCs w:val="21"/>
        </w:rPr>
        <w:t>应具备与数字化仓库建设配套的规划与实施；</w:t>
      </w:r>
    </w:p>
    <w:p w14:paraId="41089FD3" w14:textId="77777777" w:rsidR="00FB19D8" w:rsidRDefault="006D77CF">
      <w:pPr>
        <w:pStyle w:val="affa"/>
        <w:numPr>
          <w:ilvl w:val="0"/>
          <w:numId w:val="13"/>
        </w:numPr>
      </w:pPr>
      <w:r>
        <w:rPr>
          <w:rFonts w:hint="eastAsia"/>
          <w:color w:val="000000" w:themeColor="text1"/>
          <w:sz w:val="21"/>
          <w:szCs w:val="21"/>
        </w:rPr>
        <w:t>企业应具备配套数字化仓库建设的资金投入计划。</w:t>
      </w:r>
    </w:p>
    <w:p w14:paraId="02E83906" w14:textId="77777777" w:rsidR="00FB19D8" w:rsidRDefault="006D77CF">
      <w:pPr>
        <w:pStyle w:val="affff5"/>
        <w:spacing w:beforeLines="50" w:before="156" w:afterLines="50" w:after="156"/>
        <w:jc w:val="left"/>
        <w:rPr>
          <w:color w:val="000000" w:themeColor="text1"/>
          <w:sz w:val="21"/>
          <w:szCs w:val="20"/>
        </w:rPr>
      </w:pPr>
      <w:bookmarkStart w:id="65" w:name="_Toc48316422"/>
      <w:r>
        <w:rPr>
          <w:rFonts w:hint="eastAsia"/>
          <w:color w:val="000000" w:themeColor="text1"/>
          <w:sz w:val="21"/>
          <w:szCs w:val="20"/>
        </w:rPr>
        <w:t>4.2 人员组织与制度建设</w:t>
      </w:r>
      <w:bookmarkEnd w:id="65"/>
    </w:p>
    <w:p w14:paraId="21E046B7"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3405A26A" w14:textId="77777777" w:rsidR="00FB19D8" w:rsidRDefault="006D77CF">
      <w:pPr>
        <w:pStyle w:val="affa"/>
        <w:numPr>
          <w:ilvl w:val="0"/>
          <w:numId w:val="14"/>
        </w:numPr>
      </w:pPr>
      <w:r>
        <w:rPr>
          <w:rFonts w:hint="eastAsia"/>
          <w:color w:val="000000" w:themeColor="text1"/>
          <w:sz w:val="21"/>
          <w:szCs w:val="21"/>
        </w:rPr>
        <w:t>应设置配套数字化仓库建设的领导机构和岗位；</w:t>
      </w:r>
    </w:p>
    <w:p w14:paraId="5734955F" w14:textId="77777777" w:rsidR="00FB19D8" w:rsidRDefault="006D77CF">
      <w:pPr>
        <w:pStyle w:val="affa"/>
        <w:numPr>
          <w:ilvl w:val="0"/>
          <w:numId w:val="14"/>
        </w:numPr>
        <w:rPr>
          <w:color w:val="000000" w:themeColor="text1"/>
          <w:sz w:val="21"/>
          <w:szCs w:val="21"/>
        </w:rPr>
      </w:pPr>
      <w:r>
        <w:rPr>
          <w:rFonts w:hint="eastAsia"/>
          <w:color w:val="000000" w:themeColor="text1"/>
          <w:sz w:val="21"/>
          <w:szCs w:val="21"/>
        </w:rPr>
        <w:t>应制定数字化相关的工作规范和责任制度；</w:t>
      </w:r>
    </w:p>
    <w:p w14:paraId="175347B0" w14:textId="77777777" w:rsidR="00FB19D8" w:rsidRDefault="006D77CF">
      <w:pPr>
        <w:pStyle w:val="affa"/>
        <w:numPr>
          <w:ilvl w:val="0"/>
          <w:numId w:val="14"/>
        </w:numPr>
      </w:pPr>
      <w:r>
        <w:rPr>
          <w:rFonts w:hint="eastAsia"/>
          <w:color w:val="000000" w:themeColor="text1"/>
          <w:sz w:val="21"/>
          <w:szCs w:val="21"/>
        </w:rPr>
        <w:t>企业应制定与数字化建设配套的风控制度。</w:t>
      </w:r>
    </w:p>
    <w:p w14:paraId="70F1ED2C" w14:textId="77777777" w:rsidR="00FB19D8" w:rsidRDefault="006D77CF">
      <w:pPr>
        <w:pStyle w:val="1"/>
        <w:spacing w:before="312" w:after="312"/>
        <w:rPr>
          <w:rFonts w:ascii="黑体" w:hAnsi="黑体"/>
          <w:szCs w:val="21"/>
        </w:rPr>
      </w:pPr>
      <w:bookmarkStart w:id="66" w:name="_Toc48316423"/>
      <w:r>
        <w:rPr>
          <w:rFonts w:ascii="黑体" w:hAnsi="黑体" w:hint="eastAsia"/>
          <w:szCs w:val="21"/>
        </w:rPr>
        <w:lastRenderedPageBreak/>
        <w:t>5 技术要求</w:t>
      </w:r>
      <w:bookmarkEnd w:id="66"/>
    </w:p>
    <w:p w14:paraId="0C24A0B5" w14:textId="77777777" w:rsidR="00FB19D8" w:rsidRDefault="006D77CF">
      <w:pPr>
        <w:pStyle w:val="affff5"/>
        <w:spacing w:beforeLines="50" w:before="156" w:afterLines="50" w:after="156"/>
        <w:jc w:val="left"/>
        <w:rPr>
          <w:sz w:val="21"/>
          <w:szCs w:val="21"/>
        </w:rPr>
      </w:pPr>
      <w:bookmarkStart w:id="67" w:name="_Toc48316424"/>
      <w:r>
        <w:rPr>
          <w:rFonts w:hint="eastAsia"/>
          <w:sz w:val="21"/>
          <w:szCs w:val="21"/>
        </w:rPr>
        <w:t>5.1 网络与基础设施</w:t>
      </w:r>
      <w:bookmarkEnd w:id="67"/>
    </w:p>
    <w:p w14:paraId="7435ECA2"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53C3FB7C" w14:textId="77777777" w:rsidR="00FB19D8" w:rsidRDefault="006D77CF">
      <w:pPr>
        <w:pStyle w:val="affa"/>
        <w:numPr>
          <w:ilvl w:val="0"/>
          <w:numId w:val="15"/>
        </w:numPr>
        <w:rPr>
          <w:color w:val="000000" w:themeColor="text1"/>
          <w:sz w:val="21"/>
          <w:szCs w:val="20"/>
        </w:rPr>
      </w:pPr>
      <w:r>
        <w:rPr>
          <w:rFonts w:hint="eastAsia"/>
          <w:color w:val="000000" w:themeColor="text1"/>
          <w:sz w:val="21"/>
          <w:szCs w:val="20"/>
        </w:rPr>
        <w:t>仓库应完全覆盖互联网络；</w:t>
      </w:r>
    </w:p>
    <w:p w14:paraId="2093AEF9" w14:textId="77777777" w:rsidR="00FB19D8" w:rsidRDefault="006D77CF">
      <w:pPr>
        <w:pStyle w:val="affa"/>
        <w:numPr>
          <w:ilvl w:val="0"/>
          <w:numId w:val="15"/>
        </w:numPr>
        <w:rPr>
          <w:color w:val="000000" w:themeColor="text1"/>
          <w:sz w:val="21"/>
          <w:szCs w:val="20"/>
        </w:rPr>
      </w:pPr>
      <w:r>
        <w:rPr>
          <w:rFonts w:hint="eastAsia"/>
          <w:color w:val="000000"/>
          <w:sz w:val="21"/>
          <w:szCs w:val="21"/>
        </w:rPr>
        <w:t>网络带宽应满足仓储活动数据传输</w:t>
      </w:r>
      <w:r>
        <w:rPr>
          <w:rFonts w:hint="eastAsia"/>
          <w:color w:val="000000" w:themeColor="text1"/>
          <w:sz w:val="21"/>
          <w:szCs w:val="20"/>
        </w:rPr>
        <w:t>；</w:t>
      </w:r>
    </w:p>
    <w:p w14:paraId="5CAC41A6" w14:textId="77777777" w:rsidR="00FB19D8" w:rsidRDefault="006D77CF">
      <w:pPr>
        <w:pStyle w:val="affa"/>
        <w:numPr>
          <w:ilvl w:val="0"/>
          <w:numId w:val="15"/>
        </w:numPr>
        <w:rPr>
          <w:color w:val="000000" w:themeColor="text1"/>
          <w:sz w:val="21"/>
          <w:szCs w:val="21"/>
        </w:rPr>
      </w:pPr>
      <w:r>
        <w:rPr>
          <w:rFonts w:hint="eastAsia"/>
          <w:color w:val="000000"/>
          <w:sz w:val="21"/>
          <w:szCs w:val="21"/>
        </w:rPr>
        <w:t>网络应满足视频和图片高速传输；</w:t>
      </w:r>
    </w:p>
    <w:p w14:paraId="575F6A2D" w14:textId="77777777" w:rsidR="00FB19D8" w:rsidRDefault="006D77CF">
      <w:pPr>
        <w:pStyle w:val="affa"/>
        <w:numPr>
          <w:ilvl w:val="0"/>
          <w:numId w:val="15"/>
        </w:numPr>
        <w:rPr>
          <w:color w:val="000000" w:themeColor="text1"/>
          <w:sz w:val="21"/>
          <w:szCs w:val="21"/>
        </w:rPr>
      </w:pPr>
      <w:r>
        <w:rPr>
          <w:rFonts w:hint="eastAsia"/>
          <w:color w:val="000000" w:themeColor="text1"/>
          <w:sz w:val="21"/>
          <w:szCs w:val="21"/>
        </w:rPr>
        <w:t>仓库宜能够</w:t>
      </w:r>
      <w:r>
        <w:rPr>
          <w:rFonts w:hint="eastAsia"/>
          <w:color w:val="000000"/>
          <w:sz w:val="21"/>
          <w:szCs w:val="21"/>
        </w:rPr>
        <w:t>建设</w:t>
      </w:r>
      <w:r>
        <w:rPr>
          <w:color w:val="000000"/>
          <w:sz w:val="21"/>
          <w:szCs w:val="21"/>
        </w:rPr>
        <w:t>符合国际标准、国家标准或行业标准要求</w:t>
      </w:r>
      <w:r>
        <w:rPr>
          <w:rFonts w:hint="eastAsia"/>
          <w:color w:val="000000"/>
          <w:sz w:val="21"/>
          <w:szCs w:val="21"/>
        </w:rPr>
        <w:t>的数据中心；</w:t>
      </w:r>
    </w:p>
    <w:p w14:paraId="02791745" w14:textId="77777777" w:rsidR="00FB19D8" w:rsidRDefault="006D77CF">
      <w:pPr>
        <w:pStyle w:val="affa"/>
        <w:numPr>
          <w:ilvl w:val="0"/>
          <w:numId w:val="15"/>
        </w:numPr>
        <w:rPr>
          <w:color w:val="000000" w:themeColor="text1"/>
          <w:sz w:val="21"/>
          <w:szCs w:val="21"/>
        </w:rPr>
      </w:pPr>
      <w:r>
        <w:rPr>
          <w:rFonts w:hint="eastAsia"/>
          <w:color w:val="000000" w:themeColor="text1"/>
          <w:sz w:val="21"/>
          <w:szCs w:val="21"/>
        </w:rPr>
        <w:t>支撑仓库企业运营的应用系统宜尽可能部署在企业私有（混合）云上。</w:t>
      </w:r>
    </w:p>
    <w:p w14:paraId="7A7E5A26" w14:textId="77777777" w:rsidR="00FB19D8" w:rsidRDefault="006D77CF">
      <w:pPr>
        <w:pStyle w:val="affff5"/>
        <w:spacing w:beforeLines="50" w:before="156" w:afterLines="50" w:after="156"/>
        <w:jc w:val="left"/>
        <w:rPr>
          <w:color w:val="000000" w:themeColor="text1"/>
          <w:sz w:val="21"/>
          <w:szCs w:val="20"/>
        </w:rPr>
      </w:pPr>
      <w:bookmarkStart w:id="68" w:name="_Toc48316425"/>
      <w:r>
        <w:rPr>
          <w:rFonts w:hint="eastAsia"/>
          <w:color w:val="000000" w:themeColor="text1"/>
          <w:sz w:val="21"/>
          <w:szCs w:val="20"/>
        </w:rPr>
        <w:t>5.2 数字化仓库管理系统</w:t>
      </w:r>
      <w:bookmarkEnd w:id="68"/>
    </w:p>
    <w:p w14:paraId="5C556AD4" w14:textId="77777777" w:rsidR="00FB19D8" w:rsidRDefault="006D77CF">
      <w:pPr>
        <w:pStyle w:val="affa"/>
        <w:ind w:left="360"/>
        <w:rPr>
          <w:color w:val="000000" w:themeColor="text1"/>
          <w:sz w:val="21"/>
          <w:szCs w:val="21"/>
        </w:rPr>
      </w:pPr>
      <w:r>
        <w:rPr>
          <w:rFonts w:hint="eastAsia"/>
          <w:color w:val="000000" w:themeColor="text1"/>
          <w:sz w:val="21"/>
          <w:szCs w:val="21"/>
        </w:rPr>
        <w:t>数字化仓库管理系统要求包括如下要素。</w:t>
      </w:r>
    </w:p>
    <w:p w14:paraId="53F01DB5" w14:textId="77777777" w:rsidR="00FB19D8" w:rsidRDefault="006D77CF">
      <w:pPr>
        <w:pStyle w:val="affa"/>
        <w:numPr>
          <w:ilvl w:val="0"/>
          <w:numId w:val="16"/>
        </w:numPr>
        <w:rPr>
          <w:color w:val="000000" w:themeColor="text1"/>
          <w:sz w:val="21"/>
          <w:szCs w:val="21"/>
        </w:rPr>
      </w:pPr>
      <w:r>
        <w:rPr>
          <w:rFonts w:hint="eastAsia"/>
          <w:color w:val="000000" w:themeColor="text1"/>
          <w:sz w:val="21"/>
          <w:szCs w:val="21"/>
        </w:rPr>
        <w:t>功能要求：</w:t>
      </w:r>
    </w:p>
    <w:p w14:paraId="3DB088AA" w14:textId="77777777" w:rsidR="00FB19D8" w:rsidRDefault="006D77CF">
      <w:pPr>
        <w:pStyle w:val="affa"/>
        <w:numPr>
          <w:ilvl w:val="0"/>
          <w:numId w:val="17"/>
        </w:numPr>
      </w:pPr>
      <w:r>
        <w:rPr>
          <w:rFonts w:hint="eastAsia"/>
          <w:color w:val="000000" w:themeColor="text1"/>
          <w:sz w:val="21"/>
          <w:szCs w:val="21"/>
        </w:rPr>
        <w:t>应具备GB/</w:t>
      </w:r>
      <w:r>
        <w:rPr>
          <w:color w:val="000000" w:themeColor="text1"/>
          <w:sz w:val="21"/>
          <w:szCs w:val="21"/>
        </w:rPr>
        <w:t xml:space="preserve">T 18768-2002 </w:t>
      </w:r>
      <w:r>
        <w:rPr>
          <w:rFonts w:hint="eastAsia"/>
          <w:color w:val="000000" w:themeColor="text1"/>
          <w:sz w:val="21"/>
          <w:szCs w:val="21"/>
        </w:rPr>
        <w:t>数码仓库应用系统规范要求的基本功能；</w:t>
      </w:r>
    </w:p>
    <w:p w14:paraId="3877A86A" w14:textId="77777777" w:rsidR="00FB19D8" w:rsidRDefault="006D77CF">
      <w:pPr>
        <w:pStyle w:val="affa"/>
        <w:numPr>
          <w:ilvl w:val="0"/>
          <w:numId w:val="17"/>
        </w:numPr>
      </w:pPr>
      <w:r>
        <w:rPr>
          <w:rFonts w:hint="eastAsia"/>
          <w:color w:val="000000" w:themeColor="text1"/>
          <w:sz w:val="21"/>
          <w:szCs w:val="21"/>
        </w:rPr>
        <w:t>系统所需仓储活动的数据（包括但不限于入库、出库、装卸、盘点、查验等）应来源于物联网设备采集；</w:t>
      </w:r>
    </w:p>
    <w:p w14:paraId="6184CF5C" w14:textId="77777777" w:rsidR="00FB19D8" w:rsidRDefault="006D77CF">
      <w:pPr>
        <w:pStyle w:val="affa"/>
        <w:numPr>
          <w:ilvl w:val="0"/>
          <w:numId w:val="17"/>
        </w:numPr>
      </w:pPr>
      <w:r>
        <w:rPr>
          <w:rFonts w:hint="eastAsia"/>
          <w:color w:val="000000" w:themeColor="text1"/>
          <w:sz w:val="21"/>
          <w:szCs w:val="21"/>
        </w:rPr>
        <w:t>主要单证数据应实现电子化存储；</w:t>
      </w:r>
    </w:p>
    <w:p w14:paraId="3F13E8FE" w14:textId="77777777" w:rsidR="00FB19D8" w:rsidRDefault="006D77CF">
      <w:pPr>
        <w:pStyle w:val="affa"/>
        <w:numPr>
          <w:ilvl w:val="0"/>
          <w:numId w:val="17"/>
        </w:numPr>
        <w:rPr>
          <w:color w:val="000000" w:themeColor="text1"/>
          <w:sz w:val="21"/>
          <w:szCs w:val="21"/>
        </w:rPr>
      </w:pPr>
      <w:r>
        <w:rPr>
          <w:rFonts w:hint="eastAsia"/>
          <w:color w:val="000000" w:themeColor="text1"/>
          <w:sz w:val="21"/>
          <w:szCs w:val="21"/>
        </w:rPr>
        <w:t>系统宜具备仓储作业流程可视化、可追溯、</w:t>
      </w:r>
      <w:bookmarkStart w:id="69" w:name="_Hlk47532179"/>
      <w:r>
        <w:rPr>
          <w:rFonts w:hint="eastAsia"/>
          <w:color w:val="000000" w:themeColor="text1"/>
          <w:sz w:val="21"/>
          <w:szCs w:val="21"/>
        </w:rPr>
        <w:t>可查验</w:t>
      </w:r>
      <w:bookmarkEnd w:id="69"/>
      <w:r>
        <w:rPr>
          <w:rFonts w:hint="eastAsia"/>
          <w:color w:val="000000" w:themeColor="text1"/>
          <w:sz w:val="21"/>
          <w:szCs w:val="21"/>
        </w:rPr>
        <w:t>功能；</w:t>
      </w:r>
    </w:p>
    <w:p w14:paraId="79DE39AD" w14:textId="77777777" w:rsidR="00FB19D8" w:rsidRDefault="006D77CF">
      <w:pPr>
        <w:pStyle w:val="affa"/>
        <w:numPr>
          <w:ilvl w:val="0"/>
          <w:numId w:val="17"/>
        </w:numPr>
      </w:pPr>
      <w:r>
        <w:rPr>
          <w:rFonts w:hint="eastAsia"/>
          <w:color w:val="000000" w:themeColor="text1"/>
          <w:sz w:val="21"/>
          <w:szCs w:val="21"/>
        </w:rPr>
        <w:t>系统宜能够实现与仓库运营相关联的决策支持功能，如储位推荐、吞吐量分析及预测等；</w:t>
      </w:r>
    </w:p>
    <w:p w14:paraId="5D57A725" w14:textId="77777777" w:rsidR="00FB19D8" w:rsidRDefault="006D77CF">
      <w:pPr>
        <w:pStyle w:val="affa"/>
        <w:numPr>
          <w:ilvl w:val="0"/>
          <w:numId w:val="17"/>
        </w:numPr>
        <w:rPr>
          <w:color w:val="000000" w:themeColor="text1"/>
          <w:sz w:val="21"/>
          <w:szCs w:val="21"/>
        </w:rPr>
      </w:pPr>
      <w:r>
        <w:rPr>
          <w:rFonts w:hint="eastAsia"/>
          <w:color w:val="000000" w:themeColor="text1"/>
          <w:sz w:val="21"/>
          <w:szCs w:val="21"/>
        </w:rPr>
        <w:t>系统宜尽可能支持多仓库、多分支机构所属仓库集中管理。</w:t>
      </w:r>
    </w:p>
    <w:p w14:paraId="06B415AE" w14:textId="77777777" w:rsidR="00FB19D8" w:rsidRDefault="006D77CF">
      <w:pPr>
        <w:pStyle w:val="affa"/>
        <w:numPr>
          <w:ilvl w:val="0"/>
          <w:numId w:val="16"/>
        </w:numPr>
        <w:rPr>
          <w:color w:val="000000" w:themeColor="text1"/>
          <w:sz w:val="21"/>
          <w:szCs w:val="21"/>
        </w:rPr>
      </w:pPr>
      <w:r>
        <w:rPr>
          <w:rFonts w:hint="eastAsia"/>
          <w:color w:val="000000" w:themeColor="text1"/>
          <w:sz w:val="21"/>
          <w:szCs w:val="21"/>
        </w:rPr>
        <w:t>电子仓单要求：</w:t>
      </w:r>
    </w:p>
    <w:p w14:paraId="45B06284" w14:textId="77777777" w:rsidR="00FB19D8" w:rsidRDefault="006D77CF">
      <w:pPr>
        <w:pStyle w:val="affa"/>
        <w:numPr>
          <w:ilvl w:val="1"/>
          <w:numId w:val="16"/>
        </w:numPr>
      </w:pPr>
      <w:r>
        <w:rPr>
          <w:rFonts w:hint="eastAsia"/>
          <w:color w:val="000000" w:themeColor="text1"/>
          <w:sz w:val="21"/>
          <w:szCs w:val="21"/>
        </w:rPr>
        <w:t>系统应支持开具电子仓单；</w:t>
      </w:r>
    </w:p>
    <w:p w14:paraId="1AC04589" w14:textId="77777777" w:rsidR="00FB19D8" w:rsidRDefault="006D77CF">
      <w:pPr>
        <w:pStyle w:val="affa"/>
        <w:numPr>
          <w:ilvl w:val="1"/>
          <w:numId w:val="16"/>
        </w:numPr>
        <w:rPr>
          <w:color w:val="000000" w:themeColor="text1"/>
          <w:sz w:val="21"/>
          <w:szCs w:val="21"/>
        </w:rPr>
      </w:pPr>
      <w:r>
        <w:rPr>
          <w:rFonts w:hint="eastAsia"/>
          <w:color w:val="000000" w:themeColor="text1"/>
          <w:sz w:val="21"/>
          <w:szCs w:val="21"/>
        </w:rPr>
        <w:t>开具的电子仓单应具备可查验、可追溯及可存证等功能；</w:t>
      </w:r>
    </w:p>
    <w:p w14:paraId="5D385B9B" w14:textId="77777777" w:rsidR="00FB19D8" w:rsidRDefault="006D77CF">
      <w:pPr>
        <w:pStyle w:val="affa"/>
        <w:numPr>
          <w:ilvl w:val="1"/>
          <w:numId w:val="16"/>
        </w:numPr>
        <w:rPr>
          <w:color w:val="000000" w:themeColor="text1"/>
          <w:sz w:val="21"/>
          <w:szCs w:val="21"/>
        </w:rPr>
      </w:pPr>
      <w:r>
        <w:rPr>
          <w:rFonts w:hint="eastAsia"/>
          <w:color w:val="000000" w:themeColor="text1"/>
          <w:sz w:val="21"/>
          <w:szCs w:val="21"/>
        </w:rPr>
        <w:t>电子仓单的仓储物、储位等信息和数字化设备采集储位、仓储物数据应保持一致；开具的电子仓单宜能够被第三方认证机构（平台）认证；</w:t>
      </w:r>
    </w:p>
    <w:p w14:paraId="561F240C" w14:textId="77777777" w:rsidR="00FB19D8" w:rsidRDefault="006D77CF">
      <w:pPr>
        <w:pStyle w:val="affa"/>
        <w:numPr>
          <w:ilvl w:val="1"/>
          <w:numId w:val="16"/>
        </w:numPr>
        <w:rPr>
          <w:color w:val="000000" w:themeColor="text1"/>
          <w:sz w:val="21"/>
          <w:szCs w:val="21"/>
        </w:rPr>
      </w:pPr>
      <w:r>
        <w:rPr>
          <w:rFonts w:hint="eastAsia"/>
          <w:color w:val="000000" w:themeColor="text1"/>
          <w:sz w:val="21"/>
          <w:szCs w:val="21"/>
        </w:rPr>
        <w:t>电子仓单应在国家或地方互联网法院存证。</w:t>
      </w:r>
    </w:p>
    <w:p w14:paraId="03B6B8EE" w14:textId="77777777" w:rsidR="00FB19D8" w:rsidRDefault="006D77CF">
      <w:pPr>
        <w:pStyle w:val="affa"/>
        <w:numPr>
          <w:ilvl w:val="0"/>
          <w:numId w:val="16"/>
        </w:numPr>
        <w:rPr>
          <w:color w:val="000000" w:themeColor="text1"/>
          <w:sz w:val="21"/>
          <w:szCs w:val="21"/>
        </w:rPr>
      </w:pPr>
      <w:r>
        <w:rPr>
          <w:rFonts w:hint="eastAsia"/>
          <w:color w:val="000000" w:themeColor="text1"/>
          <w:sz w:val="21"/>
          <w:szCs w:val="21"/>
        </w:rPr>
        <w:t>接口交互要求：</w:t>
      </w:r>
    </w:p>
    <w:p w14:paraId="13E12A67" w14:textId="77777777" w:rsidR="00FB19D8" w:rsidRDefault="006D77CF">
      <w:pPr>
        <w:pStyle w:val="affa"/>
        <w:numPr>
          <w:ilvl w:val="0"/>
          <w:numId w:val="18"/>
        </w:numPr>
        <w:rPr>
          <w:color w:val="000000" w:themeColor="text1"/>
          <w:sz w:val="21"/>
          <w:szCs w:val="21"/>
        </w:rPr>
      </w:pPr>
      <w:r>
        <w:rPr>
          <w:color w:val="000000" w:themeColor="text1"/>
          <w:sz w:val="21"/>
          <w:szCs w:val="21"/>
        </w:rPr>
        <w:t>数字化仓库管理系统应</w:t>
      </w:r>
      <w:r>
        <w:rPr>
          <w:rFonts w:hint="eastAsia"/>
          <w:color w:val="000000" w:themeColor="text1"/>
          <w:sz w:val="21"/>
          <w:szCs w:val="21"/>
        </w:rPr>
        <w:t>在不涉及企业秘密的条件下，</w:t>
      </w:r>
      <w:r>
        <w:rPr>
          <w:color w:val="000000" w:themeColor="text1"/>
          <w:sz w:val="21"/>
          <w:szCs w:val="21"/>
        </w:rPr>
        <w:t>提供</w:t>
      </w:r>
      <w:r>
        <w:rPr>
          <w:rFonts w:hint="eastAsia"/>
          <w:color w:val="000000" w:themeColor="text1"/>
          <w:sz w:val="21"/>
          <w:szCs w:val="21"/>
        </w:rPr>
        <w:t>对外数据交换接口，包括但不限于入库、出库、盘点等仓储活动数据；</w:t>
      </w:r>
    </w:p>
    <w:p w14:paraId="40245DC7" w14:textId="77777777" w:rsidR="00FB19D8" w:rsidRDefault="006D77CF">
      <w:pPr>
        <w:pStyle w:val="affa"/>
        <w:numPr>
          <w:ilvl w:val="0"/>
          <w:numId w:val="18"/>
        </w:numPr>
        <w:rPr>
          <w:color w:val="000000" w:themeColor="text1"/>
          <w:sz w:val="21"/>
          <w:szCs w:val="21"/>
        </w:rPr>
      </w:pPr>
      <w:r>
        <w:rPr>
          <w:rFonts w:hint="eastAsia"/>
          <w:color w:val="000000" w:themeColor="text1"/>
          <w:sz w:val="21"/>
          <w:szCs w:val="21"/>
        </w:rPr>
        <w:t>提供可实时查验的视频、图像接口；</w:t>
      </w:r>
    </w:p>
    <w:p w14:paraId="4E2E6326" w14:textId="77777777" w:rsidR="00FB19D8" w:rsidRDefault="006D77CF">
      <w:pPr>
        <w:pStyle w:val="affa"/>
        <w:numPr>
          <w:ilvl w:val="0"/>
          <w:numId w:val="18"/>
        </w:numPr>
        <w:rPr>
          <w:color w:val="000000" w:themeColor="text1"/>
          <w:sz w:val="21"/>
          <w:szCs w:val="21"/>
        </w:rPr>
      </w:pPr>
      <w:r>
        <w:rPr>
          <w:rFonts w:hint="eastAsia"/>
          <w:color w:val="000000" w:themeColor="text1"/>
          <w:sz w:val="21"/>
          <w:szCs w:val="21"/>
        </w:rPr>
        <w:t>为第三方机构（包括但不限于银行、交易中心、保险公司、政府机构等）提供电子仓单数据交互接口。</w:t>
      </w:r>
    </w:p>
    <w:p w14:paraId="649E8A0F" w14:textId="77777777" w:rsidR="00FB19D8" w:rsidRDefault="006D77CF">
      <w:pPr>
        <w:pStyle w:val="affff5"/>
        <w:spacing w:beforeLines="50" w:before="156" w:afterLines="50" w:after="156"/>
        <w:jc w:val="left"/>
        <w:rPr>
          <w:sz w:val="21"/>
          <w:szCs w:val="21"/>
        </w:rPr>
      </w:pPr>
      <w:bookmarkStart w:id="70" w:name="_Toc48316426"/>
      <w:r>
        <w:rPr>
          <w:rFonts w:hint="eastAsia"/>
          <w:sz w:val="21"/>
          <w:szCs w:val="21"/>
        </w:rPr>
        <w:t>5.3 物联网设备</w:t>
      </w:r>
      <w:bookmarkEnd w:id="70"/>
    </w:p>
    <w:p w14:paraId="312358D0"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3412E49A" w14:textId="77777777" w:rsidR="00FB19D8" w:rsidRDefault="006D77CF">
      <w:pPr>
        <w:pStyle w:val="affa"/>
        <w:numPr>
          <w:ilvl w:val="0"/>
          <w:numId w:val="19"/>
        </w:numPr>
        <w:rPr>
          <w:color w:val="000000" w:themeColor="text1"/>
          <w:sz w:val="21"/>
          <w:szCs w:val="20"/>
        </w:rPr>
      </w:pPr>
      <w:r>
        <w:rPr>
          <w:rFonts w:hint="eastAsia"/>
          <w:color w:val="000000" w:themeColor="text1"/>
          <w:sz w:val="21"/>
          <w:szCs w:val="20"/>
        </w:rPr>
        <w:t>参与仓储活动的设备（包括但不限于装卸、输送、分拣、测量、监控、识别设备等）应是物联网设备，或通过改装、升级成为物联网设备；</w:t>
      </w:r>
    </w:p>
    <w:p w14:paraId="53D8B4E5" w14:textId="77777777" w:rsidR="00FB19D8" w:rsidRDefault="006D77CF">
      <w:pPr>
        <w:pStyle w:val="affa"/>
        <w:numPr>
          <w:ilvl w:val="0"/>
          <w:numId w:val="19"/>
        </w:numPr>
        <w:rPr>
          <w:color w:val="000000" w:themeColor="text1"/>
          <w:sz w:val="21"/>
          <w:szCs w:val="20"/>
        </w:rPr>
      </w:pPr>
      <w:r>
        <w:rPr>
          <w:rFonts w:hint="eastAsia"/>
          <w:color w:val="000000" w:themeColor="text1"/>
          <w:sz w:val="21"/>
          <w:szCs w:val="20"/>
        </w:rPr>
        <w:t>应实现物联网设备集中管理；</w:t>
      </w:r>
    </w:p>
    <w:p w14:paraId="3BA0A3F0" w14:textId="77777777" w:rsidR="00FB19D8" w:rsidRDefault="006D77CF">
      <w:pPr>
        <w:pStyle w:val="affa"/>
        <w:numPr>
          <w:ilvl w:val="0"/>
          <w:numId w:val="19"/>
        </w:numPr>
        <w:rPr>
          <w:color w:val="000000" w:themeColor="text1"/>
          <w:sz w:val="21"/>
          <w:szCs w:val="21"/>
        </w:rPr>
      </w:pPr>
      <w:r>
        <w:rPr>
          <w:rFonts w:hint="eastAsia"/>
          <w:color w:val="000000" w:themeColor="text1"/>
          <w:sz w:val="21"/>
          <w:szCs w:val="21"/>
        </w:rPr>
        <w:t>物联网设备宜能够在物联网设备管理平台注册登记，接受物联网设备管理平台监控、管理；</w:t>
      </w:r>
    </w:p>
    <w:p w14:paraId="1CBDF380" w14:textId="77777777" w:rsidR="00FB19D8" w:rsidRDefault="006D77CF">
      <w:pPr>
        <w:pStyle w:val="affa"/>
        <w:numPr>
          <w:ilvl w:val="0"/>
          <w:numId w:val="19"/>
        </w:numPr>
        <w:rPr>
          <w:color w:val="000000" w:themeColor="text1"/>
          <w:sz w:val="21"/>
          <w:szCs w:val="21"/>
        </w:rPr>
      </w:pPr>
      <w:r>
        <w:rPr>
          <w:rFonts w:hint="eastAsia"/>
          <w:color w:val="000000" w:themeColor="text1"/>
          <w:sz w:val="21"/>
          <w:szCs w:val="21"/>
        </w:rPr>
        <w:t>仓储活动的数据（包括但不限于数量、重量、定位、位移、</w:t>
      </w:r>
      <w:r>
        <w:rPr>
          <w:rFonts w:hint="eastAsia"/>
          <w:color w:val="000000" w:themeColor="text1"/>
          <w:sz w:val="21"/>
          <w:szCs w:val="20"/>
        </w:rPr>
        <w:t>温度、湿度、体积、压力、重量、气体、液位、视频、图像等</w:t>
      </w:r>
      <w:r>
        <w:rPr>
          <w:rFonts w:hint="eastAsia"/>
          <w:color w:val="000000" w:themeColor="text1"/>
          <w:sz w:val="21"/>
          <w:szCs w:val="21"/>
        </w:rPr>
        <w:t>）应由物联网设备采集，宜能够实时传输到物联网设备管理平台。</w:t>
      </w:r>
    </w:p>
    <w:p w14:paraId="3E3329A7" w14:textId="77777777" w:rsidR="00FB19D8" w:rsidRDefault="006D77CF">
      <w:pPr>
        <w:pStyle w:val="1"/>
        <w:spacing w:before="312" w:after="312"/>
        <w:rPr>
          <w:rFonts w:ascii="黑体" w:hAnsi="黑体"/>
          <w:szCs w:val="21"/>
        </w:rPr>
      </w:pPr>
      <w:bookmarkStart w:id="71" w:name="_Toc48316427"/>
      <w:bookmarkStart w:id="72" w:name="_Toc45805801"/>
      <w:r>
        <w:rPr>
          <w:rFonts w:ascii="黑体" w:hAnsi="黑体" w:hint="eastAsia"/>
          <w:szCs w:val="21"/>
        </w:rPr>
        <w:lastRenderedPageBreak/>
        <w:t>6 管理要求</w:t>
      </w:r>
      <w:bookmarkEnd w:id="24"/>
      <w:bookmarkEnd w:id="63"/>
      <w:bookmarkEnd w:id="71"/>
      <w:bookmarkEnd w:id="72"/>
    </w:p>
    <w:p w14:paraId="4BD1AF54" w14:textId="77777777" w:rsidR="00FB19D8" w:rsidRDefault="00FB19D8">
      <w:pPr>
        <w:pStyle w:val="afffffff6"/>
        <w:numPr>
          <w:ilvl w:val="0"/>
          <w:numId w:val="20"/>
        </w:numPr>
        <w:spacing w:beforeLines="50" w:before="156" w:afterLines="50" w:after="156"/>
        <w:ind w:firstLineChars="0"/>
        <w:outlineLvl w:val="2"/>
        <w:rPr>
          <w:rFonts w:ascii="黑体" w:eastAsia="黑体" w:hAnsi="Times New Roman" w:cs="Times New Roman"/>
          <w:vanish/>
          <w:sz w:val="22"/>
          <w:szCs w:val="22"/>
        </w:rPr>
      </w:pPr>
      <w:bookmarkStart w:id="73" w:name="_Toc46331602"/>
      <w:bookmarkStart w:id="74" w:name="_Toc48316428"/>
      <w:bookmarkStart w:id="75" w:name="_Toc46331838"/>
      <w:bookmarkStart w:id="76" w:name="_Toc46331749"/>
      <w:bookmarkStart w:id="77" w:name="_Toc46388157"/>
      <w:bookmarkStart w:id="78" w:name="_Toc46332115"/>
      <w:bookmarkEnd w:id="73"/>
      <w:bookmarkEnd w:id="74"/>
      <w:bookmarkEnd w:id="75"/>
      <w:bookmarkEnd w:id="76"/>
      <w:bookmarkEnd w:id="77"/>
      <w:bookmarkEnd w:id="78"/>
    </w:p>
    <w:p w14:paraId="4640042E" w14:textId="77777777" w:rsidR="00FB19D8" w:rsidRDefault="00FB19D8">
      <w:pPr>
        <w:pStyle w:val="afffffff6"/>
        <w:numPr>
          <w:ilvl w:val="0"/>
          <w:numId w:val="20"/>
        </w:numPr>
        <w:spacing w:beforeLines="50" w:before="156" w:afterLines="50" w:after="156"/>
        <w:ind w:firstLineChars="0"/>
        <w:outlineLvl w:val="2"/>
        <w:rPr>
          <w:rFonts w:ascii="黑体" w:eastAsia="黑体" w:hAnsi="Times New Roman" w:cs="Times New Roman"/>
          <w:vanish/>
          <w:sz w:val="22"/>
          <w:szCs w:val="22"/>
        </w:rPr>
      </w:pPr>
      <w:bookmarkStart w:id="79" w:name="_Toc48316429"/>
      <w:bookmarkEnd w:id="79"/>
    </w:p>
    <w:p w14:paraId="20ED2A4F" w14:textId="77777777" w:rsidR="00FB19D8" w:rsidRDefault="00FB19D8">
      <w:pPr>
        <w:pStyle w:val="afffffff6"/>
        <w:numPr>
          <w:ilvl w:val="0"/>
          <w:numId w:val="20"/>
        </w:numPr>
        <w:spacing w:beforeLines="50" w:before="156" w:afterLines="50" w:after="156"/>
        <w:ind w:firstLineChars="0"/>
        <w:outlineLvl w:val="2"/>
        <w:rPr>
          <w:rFonts w:ascii="黑体" w:eastAsia="黑体" w:hAnsi="Times New Roman" w:cs="Times New Roman"/>
          <w:vanish/>
          <w:sz w:val="22"/>
          <w:szCs w:val="22"/>
        </w:rPr>
      </w:pPr>
      <w:bookmarkStart w:id="80" w:name="_Toc48316430"/>
      <w:bookmarkEnd w:id="80"/>
    </w:p>
    <w:p w14:paraId="457CEB1F" w14:textId="77777777" w:rsidR="00FB19D8" w:rsidRDefault="006D77CF">
      <w:pPr>
        <w:pStyle w:val="affff5"/>
        <w:spacing w:beforeLines="50" w:before="156" w:afterLines="50" w:after="156"/>
        <w:jc w:val="left"/>
        <w:rPr>
          <w:sz w:val="21"/>
          <w:szCs w:val="21"/>
        </w:rPr>
      </w:pPr>
      <w:bookmarkStart w:id="81" w:name="_Toc48316431"/>
      <w:r>
        <w:rPr>
          <w:rFonts w:hint="eastAsia"/>
          <w:sz w:val="21"/>
          <w:szCs w:val="21"/>
        </w:rPr>
        <w:t>6.1 编码管理</w:t>
      </w:r>
      <w:bookmarkEnd w:id="81"/>
    </w:p>
    <w:p w14:paraId="6454D69B"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25B9EA0D" w14:textId="77777777" w:rsidR="00FB19D8" w:rsidRDefault="006D77CF">
      <w:pPr>
        <w:pStyle w:val="affa"/>
        <w:numPr>
          <w:ilvl w:val="0"/>
          <w:numId w:val="21"/>
        </w:numPr>
      </w:pPr>
      <w:r>
        <w:rPr>
          <w:rFonts w:hint="eastAsia"/>
          <w:color w:val="000000" w:themeColor="text1"/>
          <w:sz w:val="21"/>
          <w:szCs w:val="21"/>
        </w:rPr>
        <w:t>数字化仓库应以GS1编码理论为基础，采用GS</w:t>
      </w:r>
      <w:r>
        <w:rPr>
          <w:color w:val="000000" w:themeColor="text1"/>
          <w:sz w:val="21"/>
          <w:szCs w:val="21"/>
        </w:rPr>
        <w:t>1</w:t>
      </w:r>
      <w:r>
        <w:rPr>
          <w:rFonts w:hint="eastAsia"/>
          <w:color w:val="000000" w:themeColor="text1"/>
          <w:sz w:val="21"/>
          <w:szCs w:val="21"/>
        </w:rPr>
        <w:t>全球统一标识为仓储活动产生的数据进行编码管理，包括但不限于仓库本身、仓储物、人员、设备、单证等；</w:t>
      </w:r>
    </w:p>
    <w:p w14:paraId="6854C438" w14:textId="77777777" w:rsidR="00FB19D8" w:rsidRDefault="006D77CF">
      <w:pPr>
        <w:pStyle w:val="affa"/>
        <w:numPr>
          <w:ilvl w:val="0"/>
          <w:numId w:val="21"/>
        </w:numPr>
      </w:pPr>
      <w:r>
        <w:rPr>
          <w:rFonts w:hint="eastAsia"/>
          <w:color w:val="000000" w:themeColor="text1"/>
          <w:sz w:val="21"/>
          <w:szCs w:val="21"/>
        </w:rPr>
        <w:t>编码</w:t>
      </w:r>
      <w:r>
        <w:rPr>
          <w:rFonts w:hint="eastAsia"/>
          <w:sz w:val="21"/>
          <w:szCs w:val="21"/>
        </w:rPr>
        <w:t>应按照</w:t>
      </w:r>
      <w:r>
        <w:rPr>
          <w:rFonts w:hint="eastAsia"/>
          <w:sz w:val="21"/>
          <w:szCs w:val="21"/>
        </w:rPr>
        <w:t> </w:t>
      </w:r>
      <w:r>
        <w:rPr>
          <w:rFonts w:hint="eastAsia"/>
          <w:sz w:val="21"/>
          <w:szCs w:val="21"/>
        </w:rPr>
        <w:t>GB/T</w:t>
      </w:r>
      <w:r>
        <w:rPr>
          <w:rFonts w:hint="eastAsia"/>
          <w:sz w:val="21"/>
          <w:szCs w:val="21"/>
        </w:rPr>
        <w:t> </w:t>
      </w:r>
      <w:r>
        <w:rPr>
          <w:rFonts w:hint="eastAsia"/>
          <w:sz w:val="21"/>
          <w:szCs w:val="21"/>
        </w:rPr>
        <w:t>16986</w:t>
      </w:r>
      <w:r>
        <w:rPr>
          <w:rFonts w:hint="eastAsia"/>
          <w:sz w:val="21"/>
          <w:szCs w:val="21"/>
        </w:rPr>
        <w:t> </w:t>
      </w:r>
      <w:r>
        <w:rPr>
          <w:rFonts w:hint="eastAsia"/>
          <w:sz w:val="21"/>
          <w:szCs w:val="21"/>
        </w:rPr>
        <w:t>和GB/T</w:t>
      </w:r>
      <w:r>
        <w:rPr>
          <w:rFonts w:hint="eastAsia"/>
          <w:sz w:val="21"/>
          <w:szCs w:val="21"/>
        </w:rPr>
        <w:t> </w:t>
      </w:r>
      <w:r>
        <w:rPr>
          <w:rFonts w:hint="eastAsia"/>
          <w:sz w:val="21"/>
          <w:szCs w:val="21"/>
        </w:rPr>
        <w:t>15425的具体要求进行编制</w:t>
      </w:r>
      <w:r>
        <w:rPr>
          <w:rFonts w:hint="eastAsia"/>
          <w:color w:val="000000" w:themeColor="text1"/>
          <w:sz w:val="21"/>
          <w:szCs w:val="21"/>
        </w:rPr>
        <w:t>。</w:t>
      </w:r>
    </w:p>
    <w:p w14:paraId="16F88DD6" w14:textId="77777777" w:rsidR="00FB19D8" w:rsidRDefault="006D77CF">
      <w:pPr>
        <w:pStyle w:val="affff5"/>
        <w:spacing w:beforeLines="50" w:before="156" w:afterLines="50" w:after="156"/>
        <w:jc w:val="left"/>
        <w:rPr>
          <w:sz w:val="21"/>
          <w:szCs w:val="21"/>
        </w:rPr>
      </w:pPr>
      <w:bookmarkStart w:id="82" w:name="_Toc45805802"/>
      <w:bookmarkStart w:id="83" w:name="_Toc45805768"/>
      <w:bookmarkStart w:id="84" w:name="_Toc45805804"/>
      <w:bookmarkStart w:id="85" w:name="_Toc48316432"/>
      <w:bookmarkEnd w:id="82"/>
      <w:bookmarkEnd w:id="83"/>
      <w:r>
        <w:rPr>
          <w:rFonts w:hint="eastAsia"/>
          <w:sz w:val="21"/>
          <w:szCs w:val="21"/>
        </w:rPr>
        <w:t>6.2 设备管理</w:t>
      </w:r>
      <w:bookmarkEnd w:id="84"/>
      <w:bookmarkEnd w:id="85"/>
    </w:p>
    <w:p w14:paraId="5865F706"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5AC2886E" w14:textId="77777777" w:rsidR="00FB19D8" w:rsidRDefault="006D77CF">
      <w:pPr>
        <w:pStyle w:val="affa"/>
        <w:numPr>
          <w:ilvl w:val="0"/>
          <w:numId w:val="22"/>
        </w:numPr>
      </w:pPr>
      <w:r>
        <w:rPr>
          <w:rFonts w:hint="eastAsia"/>
          <w:color w:val="000000" w:themeColor="text1"/>
          <w:sz w:val="21"/>
          <w:szCs w:val="21"/>
        </w:rPr>
        <w:t>物联网设备与物联网设备管理平台应保持数据实时传输；</w:t>
      </w:r>
    </w:p>
    <w:p w14:paraId="73F8C956" w14:textId="77777777" w:rsidR="00FB19D8" w:rsidRDefault="006D77CF">
      <w:pPr>
        <w:pStyle w:val="affa"/>
        <w:numPr>
          <w:ilvl w:val="0"/>
          <w:numId w:val="22"/>
        </w:numPr>
      </w:pPr>
      <w:r>
        <w:rPr>
          <w:rFonts w:hint="eastAsia"/>
          <w:color w:val="000000" w:themeColor="text1"/>
          <w:sz w:val="21"/>
          <w:szCs w:val="21"/>
        </w:rPr>
        <w:t>物联网设备不可随意变更工作方式，包括但不限于如人工断开与物联网设备管理平台连接、人工更改传输的数据等；</w:t>
      </w:r>
    </w:p>
    <w:p w14:paraId="2A50DF3B" w14:textId="77777777" w:rsidR="00FB19D8" w:rsidRDefault="006D77CF">
      <w:pPr>
        <w:pStyle w:val="affa"/>
        <w:numPr>
          <w:ilvl w:val="0"/>
          <w:numId w:val="22"/>
        </w:numPr>
        <w:rPr>
          <w:sz w:val="21"/>
          <w:szCs w:val="21"/>
        </w:rPr>
      </w:pPr>
      <w:r>
        <w:rPr>
          <w:rFonts w:hint="eastAsia"/>
          <w:color w:val="000000" w:themeColor="text1"/>
          <w:sz w:val="21"/>
          <w:szCs w:val="21"/>
        </w:rPr>
        <w:t>物联网设备管理</w:t>
      </w:r>
      <w:r>
        <w:rPr>
          <w:rFonts w:hint="eastAsia"/>
          <w:sz w:val="21"/>
          <w:szCs w:val="21"/>
        </w:rPr>
        <w:t>应按照6</w:t>
      </w:r>
      <w:r>
        <w:rPr>
          <w:sz w:val="21"/>
          <w:szCs w:val="21"/>
        </w:rPr>
        <w:t>.1</w:t>
      </w:r>
      <w:r>
        <w:rPr>
          <w:rFonts w:hint="eastAsia"/>
          <w:sz w:val="21"/>
          <w:szCs w:val="21"/>
        </w:rPr>
        <w:t>提及的要求进行编码管理。</w:t>
      </w:r>
    </w:p>
    <w:p w14:paraId="7B909EFD" w14:textId="77777777" w:rsidR="00FB19D8" w:rsidRDefault="006D77CF">
      <w:pPr>
        <w:pStyle w:val="affff5"/>
        <w:spacing w:beforeLines="50" w:before="156" w:afterLines="50" w:after="156"/>
        <w:jc w:val="left"/>
        <w:rPr>
          <w:sz w:val="21"/>
          <w:szCs w:val="21"/>
        </w:rPr>
      </w:pPr>
      <w:bookmarkStart w:id="86" w:name="_Toc48316433"/>
      <w:bookmarkStart w:id="87" w:name="_Toc45805805"/>
      <w:r>
        <w:rPr>
          <w:rFonts w:hint="eastAsia"/>
          <w:sz w:val="21"/>
          <w:szCs w:val="21"/>
        </w:rPr>
        <w:t>6.3 人员管理</w:t>
      </w:r>
      <w:bookmarkEnd w:id="86"/>
      <w:bookmarkEnd w:id="87"/>
    </w:p>
    <w:p w14:paraId="763057D4"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37A64D0A" w14:textId="77777777" w:rsidR="00FB19D8" w:rsidRDefault="006D77CF">
      <w:pPr>
        <w:pStyle w:val="affa"/>
        <w:numPr>
          <w:ilvl w:val="0"/>
          <w:numId w:val="23"/>
        </w:numPr>
      </w:pPr>
      <w:r>
        <w:rPr>
          <w:rFonts w:hint="eastAsia"/>
          <w:color w:val="000000" w:themeColor="text1"/>
          <w:sz w:val="21"/>
          <w:szCs w:val="21"/>
        </w:rPr>
        <w:t>仓库内作业人员应在物联网设备上登记，仓库内作业人员接受设备的识别；</w:t>
      </w:r>
    </w:p>
    <w:p w14:paraId="01E63734" w14:textId="77777777" w:rsidR="00FB19D8" w:rsidRDefault="006D77CF">
      <w:pPr>
        <w:pStyle w:val="affa"/>
        <w:numPr>
          <w:ilvl w:val="0"/>
          <w:numId w:val="23"/>
        </w:numPr>
      </w:pPr>
      <w:r>
        <w:rPr>
          <w:rFonts w:hint="eastAsia"/>
          <w:color w:val="000000" w:themeColor="text1"/>
          <w:sz w:val="21"/>
          <w:szCs w:val="21"/>
        </w:rPr>
        <w:t>非仓库内作业人员应接受物联网设备采集身份信息；</w:t>
      </w:r>
    </w:p>
    <w:p w14:paraId="77E06CB3" w14:textId="77777777" w:rsidR="00FB19D8" w:rsidRDefault="006D77CF">
      <w:pPr>
        <w:pStyle w:val="affa"/>
        <w:numPr>
          <w:ilvl w:val="0"/>
          <w:numId w:val="23"/>
        </w:numPr>
        <w:rPr>
          <w:color w:val="000000" w:themeColor="text1"/>
          <w:sz w:val="21"/>
          <w:szCs w:val="21"/>
        </w:rPr>
      </w:pPr>
      <w:r>
        <w:rPr>
          <w:rFonts w:hint="eastAsia"/>
          <w:color w:val="000000" w:themeColor="text1"/>
          <w:sz w:val="21"/>
          <w:szCs w:val="21"/>
        </w:rPr>
        <w:t>仓库内作业人员管理应按照</w:t>
      </w:r>
      <w:r>
        <w:rPr>
          <w:rFonts w:hint="eastAsia"/>
          <w:sz w:val="21"/>
          <w:szCs w:val="21"/>
        </w:rPr>
        <w:t>本文件中6</w:t>
      </w:r>
      <w:r>
        <w:rPr>
          <w:sz w:val="21"/>
          <w:szCs w:val="21"/>
        </w:rPr>
        <w:t>.1</w:t>
      </w:r>
      <w:r>
        <w:rPr>
          <w:rFonts w:hint="eastAsia"/>
          <w:sz w:val="21"/>
          <w:szCs w:val="21"/>
        </w:rPr>
        <w:t>要求进行编码管理</w:t>
      </w:r>
      <w:r>
        <w:rPr>
          <w:rFonts w:hint="eastAsia"/>
          <w:color w:val="000000" w:themeColor="text1"/>
          <w:sz w:val="21"/>
          <w:szCs w:val="21"/>
        </w:rPr>
        <w:t>。</w:t>
      </w:r>
    </w:p>
    <w:p w14:paraId="77B712AD" w14:textId="77777777" w:rsidR="00FB19D8" w:rsidRDefault="006D77CF">
      <w:pPr>
        <w:pStyle w:val="affff5"/>
        <w:spacing w:beforeLines="50" w:before="156" w:afterLines="50" w:after="156"/>
        <w:jc w:val="left"/>
        <w:rPr>
          <w:sz w:val="21"/>
          <w:szCs w:val="21"/>
        </w:rPr>
      </w:pPr>
      <w:bookmarkStart w:id="88" w:name="_Toc45805806"/>
      <w:bookmarkStart w:id="89" w:name="_Toc48316434"/>
      <w:r>
        <w:rPr>
          <w:rFonts w:hint="eastAsia"/>
          <w:sz w:val="21"/>
          <w:szCs w:val="21"/>
        </w:rPr>
        <w:t>6.4 仓储物管理</w:t>
      </w:r>
      <w:bookmarkEnd w:id="88"/>
      <w:bookmarkEnd w:id="89"/>
    </w:p>
    <w:p w14:paraId="45546D29"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52EC908A" w14:textId="77777777" w:rsidR="00FB19D8" w:rsidRDefault="006D77CF">
      <w:pPr>
        <w:pStyle w:val="affa"/>
        <w:numPr>
          <w:ilvl w:val="0"/>
          <w:numId w:val="24"/>
        </w:numPr>
      </w:pPr>
      <w:r>
        <w:rPr>
          <w:rFonts w:hint="eastAsia"/>
          <w:color w:val="000000" w:themeColor="text1"/>
          <w:sz w:val="21"/>
          <w:szCs w:val="21"/>
        </w:rPr>
        <w:t>仓库内存放最小单元的仓储物（仓储物外观包括捆、包、箱、袋、件、只、张、卷等）应关联物联网标签，接受物联网设备数据采集；</w:t>
      </w:r>
    </w:p>
    <w:p w14:paraId="5871E562" w14:textId="77777777" w:rsidR="00FB19D8" w:rsidRDefault="006D77CF">
      <w:pPr>
        <w:pStyle w:val="affa"/>
        <w:numPr>
          <w:ilvl w:val="0"/>
          <w:numId w:val="24"/>
        </w:numPr>
      </w:pPr>
      <w:r>
        <w:rPr>
          <w:rFonts w:hint="eastAsia"/>
          <w:color w:val="000000" w:themeColor="text1"/>
          <w:sz w:val="21"/>
          <w:szCs w:val="21"/>
        </w:rPr>
        <w:t>仓库内存放的仓储物（仓储物类型包括流体、固体散货等），接受物联网设备进行数据采集；</w:t>
      </w:r>
    </w:p>
    <w:p w14:paraId="2479C5FB" w14:textId="77777777" w:rsidR="00FB19D8" w:rsidRDefault="006D77CF">
      <w:pPr>
        <w:pStyle w:val="affa"/>
        <w:numPr>
          <w:ilvl w:val="0"/>
          <w:numId w:val="24"/>
        </w:numPr>
        <w:rPr>
          <w:color w:val="000000" w:themeColor="text1"/>
          <w:sz w:val="21"/>
          <w:szCs w:val="21"/>
        </w:rPr>
      </w:pPr>
      <w:r>
        <w:rPr>
          <w:rFonts w:hint="eastAsia"/>
          <w:color w:val="000000" w:themeColor="text1"/>
          <w:sz w:val="21"/>
          <w:szCs w:val="21"/>
        </w:rPr>
        <w:t>仓储物应按照</w:t>
      </w:r>
      <w:r>
        <w:rPr>
          <w:rFonts w:hint="eastAsia"/>
          <w:sz w:val="21"/>
          <w:szCs w:val="21"/>
        </w:rPr>
        <w:t>本文件中6</w:t>
      </w:r>
      <w:r>
        <w:rPr>
          <w:sz w:val="21"/>
          <w:szCs w:val="21"/>
        </w:rPr>
        <w:t>.1</w:t>
      </w:r>
      <w:r>
        <w:rPr>
          <w:rFonts w:hint="eastAsia"/>
          <w:sz w:val="21"/>
          <w:szCs w:val="21"/>
        </w:rPr>
        <w:t>要求进行编码管理</w:t>
      </w:r>
      <w:r>
        <w:rPr>
          <w:rFonts w:hint="eastAsia"/>
          <w:color w:val="000000" w:themeColor="text1"/>
          <w:sz w:val="21"/>
          <w:szCs w:val="21"/>
        </w:rPr>
        <w:t>。</w:t>
      </w:r>
    </w:p>
    <w:p w14:paraId="6EACFECE" w14:textId="77777777" w:rsidR="00FB19D8" w:rsidRDefault="006D77CF">
      <w:pPr>
        <w:pStyle w:val="affff5"/>
        <w:spacing w:beforeLines="50" w:before="156" w:afterLines="50" w:after="156"/>
        <w:jc w:val="left"/>
        <w:rPr>
          <w:sz w:val="21"/>
          <w:szCs w:val="21"/>
        </w:rPr>
      </w:pPr>
      <w:bookmarkStart w:id="90" w:name="_Toc48316435"/>
      <w:bookmarkStart w:id="91" w:name="_Toc45805807"/>
      <w:r>
        <w:rPr>
          <w:rFonts w:hint="eastAsia"/>
          <w:sz w:val="21"/>
          <w:szCs w:val="21"/>
        </w:rPr>
        <w:t>6.5 储位管理</w:t>
      </w:r>
      <w:bookmarkEnd w:id="90"/>
      <w:bookmarkEnd w:id="91"/>
    </w:p>
    <w:p w14:paraId="7DB80FC1"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1941671C" w14:textId="77777777" w:rsidR="00FB19D8" w:rsidRDefault="006D77CF">
      <w:pPr>
        <w:pStyle w:val="affa"/>
        <w:numPr>
          <w:ilvl w:val="0"/>
          <w:numId w:val="25"/>
        </w:numPr>
      </w:pPr>
      <w:r>
        <w:rPr>
          <w:rFonts w:hint="eastAsia"/>
          <w:color w:val="000000" w:themeColor="text1"/>
          <w:sz w:val="21"/>
          <w:szCs w:val="21"/>
        </w:rPr>
        <w:t>仓库内的每个储位应能够被物联网设备采集，包括定位、储位中存放的仓储物数据等；</w:t>
      </w:r>
    </w:p>
    <w:p w14:paraId="7D1D6AB8" w14:textId="77777777" w:rsidR="00FB19D8" w:rsidRDefault="006D77CF">
      <w:pPr>
        <w:pStyle w:val="affa"/>
        <w:numPr>
          <w:ilvl w:val="0"/>
          <w:numId w:val="25"/>
        </w:numPr>
        <w:rPr>
          <w:color w:val="000000" w:themeColor="text1"/>
          <w:sz w:val="21"/>
          <w:szCs w:val="21"/>
        </w:rPr>
      </w:pPr>
      <w:r>
        <w:rPr>
          <w:rFonts w:hint="eastAsia"/>
          <w:color w:val="000000" w:themeColor="text1"/>
          <w:sz w:val="21"/>
          <w:szCs w:val="21"/>
        </w:rPr>
        <w:t>液体、散货等大宗或危化品，宜能够应用物联网设备实现辅助储位划分；</w:t>
      </w:r>
    </w:p>
    <w:p w14:paraId="6C9414F8" w14:textId="77777777" w:rsidR="00FB19D8" w:rsidRDefault="006D77CF">
      <w:pPr>
        <w:pStyle w:val="affa"/>
        <w:numPr>
          <w:ilvl w:val="0"/>
          <w:numId w:val="25"/>
        </w:numPr>
        <w:rPr>
          <w:color w:val="000000" w:themeColor="text1"/>
          <w:sz w:val="21"/>
          <w:szCs w:val="21"/>
        </w:rPr>
      </w:pPr>
      <w:r>
        <w:rPr>
          <w:rFonts w:hint="eastAsia"/>
          <w:color w:val="000000" w:themeColor="text1"/>
          <w:sz w:val="21"/>
          <w:szCs w:val="21"/>
        </w:rPr>
        <w:t>储位应按照</w:t>
      </w:r>
      <w:r>
        <w:rPr>
          <w:rFonts w:hint="eastAsia"/>
          <w:sz w:val="21"/>
          <w:szCs w:val="21"/>
        </w:rPr>
        <w:t>本文件中6</w:t>
      </w:r>
      <w:r>
        <w:rPr>
          <w:sz w:val="21"/>
          <w:szCs w:val="21"/>
        </w:rPr>
        <w:t>.1</w:t>
      </w:r>
      <w:r>
        <w:rPr>
          <w:rFonts w:hint="eastAsia"/>
          <w:sz w:val="21"/>
          <w:szCs w:val="21"/>
        </w:rPr>
        <w:t>要求进行编码管理</w:t>
      </w:r>
      <w:r>
        <w:rPr>
          <w:rFonts w:hint="eastAsia"/>
          <w:color w:val="000000" w:themeColor="text1"/>
          <w:sz w:val="21"/>
          <w:szCs w:val="21"/>
        </w:rPr>
        <w:t>。</w:t>
      </w:r>
    </w:p>
    <w:p w14:paraId="07F55F50" w14:textId="77777777" w:rsidR="00FB19D8" w:rsidRDefault="006D77CF">
      <w:pPr>
        <w:pStyle w:val="affff5"/>
        <w:spacing w:beforeLines="50" w:before="156" w:afterLines="50" w:after="156"/>
        <w:jc w:val="left"/>
        <w:rPr>
          <w:sz w:val="21"/>
          <w:szCs w:val="21"/>
        </w:rPr>
      </w:pPr>
      <w:bookmarkStart w:id="92" w:name="_Toc48316436"/>
      <w:bookmarkStart w:id="93" w:name="_Toc45805808"/>
      <w:r>
        <w:rPr>
          <w:rFonts w:hint="eastAsia"/>
          <w:sz w:val="21"/>
          <w:szCs w:val="21"/>
        </w:rPr>
        <w:t>6.6 运输车辆管理</w:t>
      </w:r>
      <w:bookmarkEnd w:id="92"/>
      <w:bookmarkEnd w:id="93"/>
    </w:p>
    <w:p w14:paraId="6B564538"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67AA6848" w14:textId="77777777" w:rsidR="00FB19D8" w:rsidRDefault="006D77CF">
      <w:pPr>
        <w:pStyle w:val="affa"/>
        <w:numPr>
          <w:ilvl w:val="0"/>
          <w:numId w:val="26"/>
        </w:numPr>
      </w:pPr>
      <w:r>
        <w:rPr>
          <w:rFonts w:hint="eastAsia"/>
          <w:color w:val="000000" w:themeColor="text1"/>
          <w:sz w:val="21"/>
          <w:szCs w:val="21"/>
        </w:rPr>
        <w:t>用于存货、提货作业的运输车辆，接受物联网设备进行数据采集；</w:t>
      </w:r>
    </w:p>
    <w:p w14:paraId="0F6F8493" w14:textId="77777777" w:rsidR="00FB19D8" w:rsidRDefault="006D77CF">
      <w:pPr>
        <w:pStyle w:val="affa"/>
        <w:numPr>
          <w:ilvl w:val="0"/>
          <w:numId w:val="26"/>
        </w:numPr>
        <w:rPr>
          <w:color w:val="000000" w:themeColor="text1"/>
          <w:sz w:val="21"/>
          <w:szCs w:val="21"/>
        </w:rPr>
      </w:pPr>
      <w:r>
        <w:rPr>
          <w:rFonts w:hint="eastAsia"/>
          <w:color w:val="000000" w:themeColor="text1"/>
          <w:sz w:val="21"/>
          <w:szCs w:val="21"/>
        </w:rPr>
        <w:t>为存货、提货作业的运输车辆规划固定停靠等待区，包括但不限于仓库外等候区、装卸区等；</w:t>
      </w:r>
    </w:p>
    <w:p w14:paraId="443DBCE4" w14:textId="77777777" w:rsidR="00FB19D8" w:rsidRDefault="006D77CF">
      <w:pPr>
        <w:pStyle w:val="affa"/>
        <w:numPr>
          <w:ilvl w:val="0"/>
          <w:numId w:val="26"/>
        </w:numPr>
      </w:pPr>
      <w:r>
        <w:rPr>
          <w:rFonts w:hint="eastAsia"/>
          <w:color w:val="000000" w:themeColor="text1"/>
          <w:sz w:val="21"/>
          <w:szCs w:val="21"/>
        </w:rPr>
        <w:t>为存货、提货作业的运输车辆提供便捷指引，包括但不限于移动终端导航、电子指示牌等。</w:t>
      </w:r>
    </w:p>
    <w:p w14:paraId="0F84473B" w14:textId="77777777" w:rsidR="00FB19D8" w:rsidRDefault="006D77CF">
      <w:pPr>
        <w:pStyle w:val="affff5"/>
        <w:spacing w:beforeLines="50" w:before="156" w:afterLines="50" w:after="156"/>
        <w:jc w:val="left"/>
        <w:rPr>
          <w:sz w:val="21"/>
          <w:szCs w:val="21"/>
        </w:rPr>
      </w:pPr>
      <w:bookmarkStart w:id="94" w:name="_Toc48316437"/>
      <w:bookmarkStart w:id="95" w:name="_Toc45805809"/>
      <w:r>
        <w:rPr>
          <w:rFonts w:hint="eastAsia"/>
          <w:sz w:val="21"/>
          <w:szCs w:val="21"/>
        </w:rPr>
        <w:t>6.7 数据管理</w:t>
      </w:r>
      <w:bookmarkEnd w:id="94"/>
      <w:bookmarkEnd w:id="95"/>
    </w:p>
    <w:p w14:paraId="60AD5216"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743303E9" w14:textId="77777777" w:rsidR="00FB19D8" w:rsidRDefault="006D77CF">
      <w:pPr>
        <w:pStyle w:val="affa"/>
        <w:numPr>
          <w:ilvl w:val="0"/>
          <w:numId w:val="27"/>
        </w:numPr>
        <w:rPr>
          <w:sz w:val="21"/>
          <w:szCs w:val="21"/>
        </w:rPr>
      </w:pPr>
      <w:r>
        <w:rPr>
          <w:rFonts w:hint="eastAsia"/>
          <w:sz w:val="21"/>
          <w:szCs w:val="21"/>
        </w:rPr>
        <w:lastRenderedPageBreak/>
        <w:t>仓储活动产生的数据应由</w:t>
      </w:r>
      <w:r>
        <w:rPr>
          <w:rFonts w:hint="eastAsia"/>
          <w:color w:val="000000" w:themeColor="text1"/>
          <w:sz w:val="21"/>
          <w:szCs w:val="21"/>
        </w:rPr>
        <w:t>物联网设备</w:t>
      </w:r>
      <w:r>
        <w:rPr>
          <w:rFonts w:hint="eastAsia"/>
          <w:sz w:val="21"/>
          <w:szCs w:val="21"/>
        </w:rPr>
        <w:t>采集和传输、软件处理和分析，避免人工干预；</w:t>
      </w:r>
    </w:p>
    <w:p w14:paraId="6429ED64" w14:textId="77777777" w:rsidR="00FB19D8" w:rsidRDefault="006D77CF">
      <w:pPr>
        <w:pStyle w:val="affa"/>
        <w:numPr>
          <w:ilvl w:val="0"/>
          <w:numId w:val="27"/>
        </w:numPr>
        <w:rPr>
          <w:sz w:val="21"/>
          <w:szCs w:val="21"/>
        </w:rPr>
      </w:pPr>
      <w:r>
        <w:rPr>
          <w:rFonts w:hint="eastAsia"/>
          <w:sz w:val="21"/>
          <w:szCs w:val="21"/>
        </w:rPr>
        <w:t>仓储活动产生的数据应在数字化仓库管理系统中同步产生；</w:t>
      </w:r>
    </w:p>
    <w:p w14:paraId="3784F6F6" w14:textId="25A4823E" w:rsidR="00FB19D8" w:rsidRDefault="006D77CF">
      <w:pPr>
        <w:pStyle w:val="affa"/>
        <w:numPr>
          <w:ilvl w:val="0"/>
          <w:numId w:val="27"/>
        </w:numPr>
        <w:rPr>
          <w:sz w:val="21"/>
          <w:szCs w:val="21"/>
        </w:rPr>
      </w:pPr>
      <w:r>
        <w:rPr>
          <w:rFonts w:hint="eastAsia"/>
          <w:sz w:val="21"/>
          <w:szCs w:val="21"/>
        </w:rPr>
        <w:t>仓储活动产生的数据应与数字化仓库系统</w:t>
      </w:r>
      <w:r w:rsidR="00B20B2D">
        <w:rPr>
          <w:rFonts w:hint="eastAsia"/>
          <w:sz w:val="21"/>
          <w:szCs w:val="21"/>
        </w:rPr>
        <w:t>中</w:t>
      </w:r>
      <w:r w:rsidR="00FA4739">
        <w:rPr>
          <w:rFonts w:hint="eastAsia"/>
          <w:sz w:val="21"/>
          <w:szCs w:val="21"/>
        </w:rPr>
        <w:t>的</w:t>
      </w:r>
      <w:r>
        <w:rPr>
          <w:rFonts w:hint="eastAsia"/>
          <w:sz w:val="21"/>
          <w:szCs w:val="21"/>
        </w:rPr>
        <w:t>仓储活动数据保持一致，不可篡改；</w:t>
      </w:r>
    </w:p>
    <w:p w14:paraId="030308D9" w14:textId="15DD638A" w:rsidR="00FB19D8" w:rsidRDefault="006D77CF">
      <w:pPr>
        <w:pStyle w:val="affa"/>
        <w:numPr>
          <w:ilvl w:val="0"/>
          <w:numId w:val="27"/>
        </w:numPr>
        <w:rPr>
          <w:sz w:val="21"/>
          <w:szCs w:val="21"/>
        </w:rPr>
      </w:pPr>
      <w:r>
        <w:rPr>
          <w:rFonts w:hint="eastAsia"/>
          <w:sz w:val="21"/>
          <w:szCs w:val="21"/>
        </w:rPr>
        <w:t>仓储活动产生的视频数据应存储在云服务器上，保存期限应在</w:t>
      </w:r>
      <w:r w:rsidR="002E7875">
        <w:rPr>
          <w:rFonts w:hint="eastAsia"/>
          <w:sz w:val="21"/>
          <w:szCs w:val="21"/>
        </w:rPr>
        <w:t>3</w:t>
      </w:r>
      <w:r w:rsidR="002E7875">
        <w:rPr>
          <w:sz w:val="21"/>
          <w:szCs w:val="21"/>
        </w:rPr>
        <w:t>0</w:t>
      </w:r>
      <w:r w:rsidR="002E7875">
        <w:rPr>
          <w:rFonts w:hint="eastAsia"/>
          <w:sz w:val="21"/>
          <w:szCs w:val="21"/>
        </w:rPr>
        <w:t>天</w:t>
      </w:r>
      <w:r>
        <w:rPr>
          <w:rFonts w:hint="eastAsia"/>
          <w:sz w:val="21"/>
          <w:szCs w:val="21"/>
        </w:rPr>
        <w:t>以上；</w:t>
      </w:r>
    </w:p>
    <w:p w14:paraId="26771944" w14:textId="3A5A3633" w:rsidR="00FB19D8" w:rsidRDefault="006D77CF">
      <w:pPr>
        <w:pStyle w:val="affa"/>
        <w:numPr>
          <w:ilvl w:val="0"/>
          <w:numId w:val="27"/>
        </w:numPr>
        <w:rPr>
          <w:sz w:val="21"/>
          <w:szCs w:val="21"/>
        </w:rPr>
      </w:pPr>
      <w:r>
        <w:rPr>
          <w:rFonts w:hint="eastAsia"/>
          <w:sz w:val="21"/>
          <w:szCs w:val="21"/>
        </w:rPr>
        <w:t>数字化仓库应采用国家标准或行业标准的要求。满足行业及监管机构所需数据交换的需求，且数据不</w:t>
      </w:r>
      <w:r w:rsidR="00FA4739">
        <w:rPr>
          <w:rFonts w:hint="eastAsia"/>
          <w:sz w:val="21"/>
          <w:szCs w:val="21"/>
        </w:rPr>
        <w:t>能</w:t>
      </w:r>
      <w:r>
        <w:rPr>
          <w:rFonts w:hint="eastAsia"/>
          <w:sz w:val="21"/>
          <w:szCs w:val="21"/>
        </w:rPr>
        <w:t>随意修改。</w:t>
      </w:r>
    </w:p>
    <w:p w14:paraId="42111488" w14:textId="77777777" w:rsidR="00FB19D8" w:rsidRDefault="006D77CF">
      <w:pPr>
        <w:pStyle w:val="affff5"/>
        <w:spacing w:beforeLines="50" w:before="156" w:afterLines="50" w:after="156"/>
        <w:jc w:val="left"/>
        <w:rPr>
          <w:sz w:val="21"/>
          <w:szCs w:val="21"/>
        </w:rPr>
      </w:pPr>
      <w:bookmarkStart w:id="96" w:name="_Toc48316438"/>
      <w:r>
        <w:rPr>
          <w:rFonts w:hint="eastAsia"/>
          <w:sz w:val="21"/>
          <w:szCs w:val="21"/>
        </w:rPr>
        <w:t>6.8 风险管理</w:t>
      </w:r>
      <w:bookmarkEnd w:id="96"/>
    </w:p>
    <w:p w14:paraId="244D732F"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4A489A61" w14:textId="77777777" w:rsidR="00FB19D8" w:rsidRDefault="006D77CF">
      <w:pPr>
        <w:pStyle w:val="affa"/>
        <w:numPr>
          <w:ilvl w:val="0"/>
          <w:numId w:val="28"/>
        </w:numPr>
        <w:rPr>
          <w:sz w:val="21"/>
          <w:szCs w:val="21"/>
        </w:rPr>
      </w:pPr>
      <w:r>
        <w:rPr>
          <w:rFonts w:hint="eastAsia"/>
          <w:sz w:val="21"/>
          <w:szCs w:val="21"/>
        </w:rPr>
        <w:t>仓储物保管区域应完全覆盖本文件</w:t>
      </w:r>
      <w:r>
        <w:rPr>
          <w:sz w:val="21"/>
          <w:szCs w:val="21"/>
        </w:rPr>
        <w:t>5.3</w:t>
      </w:r>
      <w:r>
        <w:rPr>
          <w:rFonts w:hint="eastAsia"/>
          <w:sz w:val="21"/>
          <w:szCs w:val="21"/>
        </w:rPr>
        <w:t>所提及的监控、识别物联网设备；</w:t>
      </w:r>
    </w:p>
    <w:p w14:paraId="5E575FF1" w14:textId="77777777" w:rsidR="00FB19D8" w:rsidRDefault="006D77CF">
      <w:pPr>
        <w:pStyle w:val="affa"/>
        <w:numPr>
          <w:ilvl w:val="0"/>
          <w:numId w:val="28"/>
        </w:numPr>
        <w:rPr>
          <w:sz w:val="21"/>
          <w:szCs w:val="21"/>
        </w:rPr>
      </w:pPr>
      <w:r>
        <w:rPr>
          <w:rFonts w:hint="eastAsia"/>
          <w:color w:val="000000" w:themeColor="text1"/>
          <w:sz w:val="21"/>
          <w:szCs w:val="21"/>
        </w:rPr>
        <w:t>仓储物保管区域应支持实时或定时侦测，包括但不限于盘点、抽检等；</w:t>
      </w:r>
    </w:p>
    <w:p w14:paraId="59087F2F" w14:textId="77777777" w:rsidR="00FB19D8" w:rsidRDefault="006D77CF">
      <w:pPr>
        <w:pStyle w:val="affa"/>
        <w:numPr>
          <w:ilvl w:val="0"/>
          <w:numId w:val="28"/>
        </w:numPr>
        <w:rPr>
          <w:sz w:val="21"/>
          <w:szCs w:val="21"/>
        </w:rPr>
      </w:pPr>
      <w:r>
        <w:rPr>
          <w:rFonts w:hint="eastAsia"/>
          <w:color w:val="000000" w:themeColor="text1"/>
          <w:sz w:val="21"/>
          <w:szCs w:val="21"/>
        </w:rPr>
        <w:t>仓储物在保管期间发生的非仓库正常作业产生异常（包括但不限于位移、性状变化等）时，应由数字化仓库所提及的物联网设备或软件系统发出预警，并通知到保管人、仓储物持有人、监管人、质押融资机构、银行等</w:t>
      </w:r>
      <w:r>
        <w:rPr>
          <w:rFonts w:ascii="Times New Roman" w:cs="宋体" w:hint="eastAsia"/>
          <w:color w:val="000000" w:themeColor="text1"/>
          <w:sz w:val="21"/>
          <w:szCs w:val="21"/>
        </w:rPr>
        <w:t>；</w:t>
      </w:r>
    </w:p>
    <w:p w14:paraId="360417B9" w14:textId="77777777" w:rsidR="00FB19D8" w:rsidRDefault="006D77CF">
      <w:pPr>
        <w:pStyle w:val="affa"/>
        <w:numPr>
          <w:ilvl w:val="0"/>
          <w:numId w:val="28"/>
        </w:numPr>
        <w:rPr>
          <w:sz w:val="21"/>
          <w:szCs w:val="21"/>
        </w:rPr>
      </w:pPr>
      <w:r>
        <w:rPr>
          <w:rFonts w:hint="eastAsia"/>
          <w:color w:val="000000" w:themeColor="text1"/>
          <w:sz w:val="21"/>
          <w:szCs w:val="21"/>
        </w:rPr>
        <w:t>仓储物在保管期间发生的非仓库正常作业产生的位移，</w:t>
      </w:r>
      <w:r>
        <w:rPr>
          <w:rFonts w:hint="eastAsia"/>
          <w:szCs w:val="21"/>
        </w:rPr>
        <w:t>应能够及时中止。</w:t>
      </w:r>
    </w:p>
    <w:p w14:paraId="560EF264" w14:textId="77777777" w:rsidR="00FB19D8" w:rsidRDefault="006D77CF">
      <w:pPr>
        <w:pStyle w:val="affff5"/>
        <w:spacing w:beforeLines="50" w:before="156" w:afterLines="50" w:after="156"/>
        <w:jc w:val="left"/>
        <w:rPr>
          <w:sz w:val="21"/>
          <w:szCs w:val="21"/>
        </w:rPr>
      </w:pPr>
      <w:bookmarkStart w:id="97" w:name="_Toc48316439"/>
      <w:bookmarkStart w:id="98" w:name="_Toc45805810"/>
      <w:r>
        <w:rPr>
          <w:rFonts w:hint="eastAsia"/>
          <w:sz w:val="21"/>
          <w:szCs w:val="21"/>
        </w:rPr>
        <w:t>6.9 安全管理</w:t>
      </w:r>
      <w:bookmarkEnd w:id="97"/>
      <w:bookmarkEnd w:id="98"/>
    </w:p>
    <w:p w14:paraId="1675CC88"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40344DF4" w14:textId="77777777" w:rsidR="00FB19D8" w:rsidRDefault="006D77CF">
      <w:pPr>
        <w:pStyle w:val="affa"/>
        <w:numPr>
          <w:ilvl w:val="0"/>
          <w:numId w:val="29"/>
        </w:numPr>
        <w:rPr>
          <w:sz w:val="21"/>
          <w:szCs w:val="21"/>
        </w:rPr>
      </w:pPr>
      <w:r>
        <w:rPr>
          <w:rFonts w:hint="eastAsia"/>
          <w:sz w:val="21"/>
          <w:szCs w:val="21"/>
        </w:rPr>
        <w:t>应确保仓库内供电和网络7*</w:t>
      </w:r>
      <w:r>
        <w:rPr>
          <w:sz w:val="21"/>
          <w:szCs w:val="21"/>
        </w:rPr>
        <w:t>24</w:t>
      </w:r>
      <w:r>
        <w:rPr>
          <w:rFonts w:hint="eastAsia"/>
          <w:sz w:val="21"/>
          <w:szCs w:val="21"/>
        </w:rPr>
        <w:t>小时正常运行；</w:t>
      </w:r>
    </w:p>
    <w:p w14:paraId="319F6D99" w14:textId="77777777" w:rsidR="00FB19D8" w:rsidRDefault="006D77CF">
      <w:pPr>
        <w:pStyle w:val="affa"/>
        <w:numPr>
          <w:ilvl w:val="0"/>
          <w:numId w:val="29"/>
        </w:numPr>
        <w:rPr>
          <w:sz w:val="21"/>
          <w:szCs w:val="21"/>
        </w:rPr>
      </w:pPr>
      <w:r>
        <w:rPr>
          <w:rFonts w:hint="eastAsia"/>
          <w:color w:val="000000" w:themeColor="text1"/>
          <w:sz w:val="21"/>
          <w:szCs w:val="21"/>
        </w:rPr>
        <w:t>预防外部针对仓库内物联网设备及软件等的非法入侵；</w:t>
      </w:r>
    </w:p>
    <w:p w14:paraId="4C3C45E5" w14:textId="77777777" w:rsidR="00FB19D8" w:rsidRDefault="006D77CF">
      <w:pPr>
        <w:pStyle w:val="affa"/>
        <w:numPr>
          <w:ilvl w:val="0"/>
          <w:numId w:val="29"/>
        </w:numPr>
        <w:rPr>
          <w:sz w:val="21"/>
          <w:szCs w:val="21"/>
        </w:rPr>
      </w:pPr>
      <w:r>
        <w:rPr>
          <w:rFonts w:hint="eastAsia"/>
          <w:color w:val="000000" w:themeColor="text1"/>
          <w:sz w:val="21"/>
          <w:szCs w:val="21"/>
        </w:rPr>
        <w:t>按照</w:t>
      </w:r>
      <w:r>
        <w:rPr>
          <w:rFonts w:ascii="Times New Roman" w:cs="宋体"/>
          <w:color w:val="000000" w:themeColor="text1"/>
          <w:sz w:val="21"/>
          <w:szCs w:val="21"/>
        </w:rPr>
        <w:t>GB/T 32828</w:t>
      </w:r>
      <w:r>
        <w:rPr>
          <w:rFonts w:ascii="Times New Roman" w:cs="宋体" w:hint="eastAsia"/>
          <w:color w:val="000000" w:themeColor="text1"/>
          <w:sz w:val="21"/>
          <w:szCs w:val="21"/>
        </w:rPr>
        <w:t>制定安全管理规范；</w:t>
      </w:r>
    </w:p>
    <w:p w14:paraId="3F524EB0" w14:textId="77777777" w:rsidR="00FB19D8" w:rsidRDefault="006D77CF">
      <w:pPr>
        <w:pStyle w:val="affa"/>
        <w:numPr>
          <w:ilvl w:val="0"/>
          <w:numId w:val="29"/>
        </w:numPr>
        <w:rPr>
          <w:sz w:val="21"/>
          <w:szCs w:val="21"/>
        </w:rPr>
      </w:pPr>
      <w:r>
        <w:rPr>
          <w:rFonts w:hint="eastAsia"/>
          <w:color w:val="000000" w:themeColor="text1"/>
          <w:sz w:val="21"/>
          <w:szCs w:val="21"/>
        </w:rPr>
        <w:t>应具备数据存储应急灾祸的能力，包括但不限于</w:t>
      </w:r>
      <w:r>
        <w:rPr>
          <w:rFonts w:hint="eastAsia"/>
          <w:szCs w:val="21"/>
        </w:rPr>
        <w:t>云端备份或者异地备份等</w:t>
      </w:r>
      <w:r>
        <w:rPr>
          <w:rFonts w:hint="eastAsia"/>
        </w:rPr>
        <w:t>，满足用户对运行维护服务过程的信息安全需求和供应本身信息安全的需求。</w:t>
      </w:r>
    </w:p>
    <w:p w14:paraId="53A19060" w14:textId="77777777" w:rsidR="00FB19D8" w:rsidRDefault="006D77CF">
      <w:pPr>
        <w:pStyle w:val="1"/>
        <w:spacing w:before="312" w:after="312"/>
        <w:rPr>
          <w:rFonts w:ascii="黑体" w:hAnsi="黑体"/>
          <w:szCs w:val="21"/>
        </w:rPr>
      </w:pPr>
      <w:bookmarkStart w:id="99" w:name="_Toc48316440"/>
      <w:r>
        <w:rPr>
          <w:rFonts w:ascii="黑体" w:hAnsi="黑体" w:hint="eastAsia"/>
          <w:szCs w:val="21"/>
        </w:rPr>
        <w:t>7 协同与发展要求</w:t>
      </w:r>
      <w:bookmarkEnd w:id="99"/>
    </w:p>
    <w:p w14:paraId="782C95ED" w14:textId="77777777" w:rsidR="00FB19D8" w:rsidRDefault="00FB19D8">
      <w:pPr>
        <w:pStyle w:val="afffffff6"/>
        <w:numPr>
          <w:ilvl w:val="0"/>
          <w:numId w:val="20"/>
        </w:numPr>
        <w:spacing w:beforeLines="50" w:before="156" w:afterLines="50" w:after="156"/>
        <w:ind w:firstLineChars="0"/>
        <w:outlineLvl w:val="2"/>
        <w:rPr>
          <w:rFonts w:ascii="黑体" w:eastAsia="黑体" w:hAnsi="Times New Roman" w:cs="Times New Roman"/>
          <w:vanish/>
          <w:sz w:val="21"/>
          <w:szCs w:val="21"/>
        </w:rPr>
      </w:pPr>
      <w:bookmarkStart w:id="100" w:name="_Toc48316441"/>
      <w:bookmarkEnd w:id="100"/>
    </w:p>
    <w:p w14:paraId="6180AA3E" w14:textId="77777777" w:rsidR="00FB19D8" w:rsidRDefault="006D77CF">
      <w:pPr>
        <w:pStyle w:val="affff5"/>
        <w:spacing w:beforeLines="50" w:before="156" w:afterLines="50" w:after="156"/>
        <w:jc w:val="left"/>
        <w:rPr>
          <w:sz w:val="21"/>
          <w:szCs w:val="21"/>
        </w:rPr>
      </w:pPr>
      <w:bookmarkStart w:id="101" w:name="_Toc48316442"/>
      <w:r>
        <w:rPr>
          <w:rFonts w:hint="eastAsia"/>
          <w:sz w:val="21"/>
          <w:szCs w:val="21"/>
        </w:rPr>
        <w:t>7.1 供应链协同</w:t>
      </w:r>
      <w:bookmarkEnd w:id="101"/>
    </w:p>
    <w:p w14:paraId="20100430"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217D5BFD" w14:textId="77777777" w:rsidR="00FB19D8" w:rsidRDefault="006D77CF">
      <w:pPr>
        <w:pStyle w:val="affa"/>
        <w:numPr>
          <w:ilvl w:val="0"/>
          <w:numId w:val="30"/>
        </w:numPr>
        <w:ind w:firstLineChars="200" w:firstLine="420"/>
        <w:rPr>
          <w:sz w:val="21"/>
          <w:szCs w:val="21"/>
        </w:rPr>
      </w:pPr>
      <w:r>
        <w:rPr>
          <w:rFonts w:hint="eastAsia"/>
          <w:sz w:val="21"/>
          <w:szCs w:val="21"/>
        </w:rPr>
        <w:t xml:space="preserve"> 实现数字化仓库宜能够促进</w:t>
      </w:r>
      <w:r>
        <w:rPr>
          <w:rFonts w:hint="eastAsia"/>
          <w:color w:val="000000"/>
          <w:sz w:val="21"/>
          <w:szCs w:val="21"/>
        </w:rPr>
        <w:t>仓库周转率、吞吐量、存货及提货时间等水平的提升</w:t>
      </w:r>
      <w:r>
        <w:rPr>
          <w:rFonts w:hint="eastAsia"/>
          <w:sz w:val="21"/>
          <w:szCs w:val="21"/>
        </w:rPr>
        <w:t>；</w:t>
      </w:r>
    </w:p>
    <w:p w14:paraId="613EB560" w14:textId="77777777" w:rsidR="00FB19D8" w:rsidRDefault="006D77CF">
      <w:pPr>
        <w:pStyle w:val="affa"/>
        <w:numPr>
          <w:ilvl w:val="0"/>
          <w:numId w:val="30"/>
        </w:numPr>
        <w:ind w:firstLineChars="200" w:firstLine="420"/>
        <w:rPr>
          <w:sz w:val="21"/>
          <w:szCs w:val="21"/>
        </w:rPr>
      </w:pPr>
      <w:r>
        <w:rPr>
          <w:rFonts w:hint="eastAsia"/>
          <w:sz w:val="21"/>
          <w:szCs w:val="21"/>
        </w:rPr>
        <w:t xml:space="preserve"> 宜能够促进仓储活动中</w:t>
      </w:r>
      <w:r>
        <w:rPr>
          <w:rFonts w:hint="eastAsia"/>
          <w:color w:val="000000"/>
          <w:sz w:val="21"/>
          <w:szCs w:val="21"/>
        </w:rPr>
        <w:t>订单响应率、安全作业持续时间等水平和能力的提升</w:t>
      </w:r>
      <w:r>
        <w:rPr>
          <w:rFonts w:hint="eastAsia"/>
          <w:color w:val="000000" w:themeColor="text1"/>
          <w:sz w:val="21"/>
          <w:szCs w:val="21"/>
        </w:rPr>
        <w:t>；</w:t>
      </w:r>
    </w:p>
    <w:p w14:paraId="3DC1141E" w14:textId="77777777" w:rsidR="00FB19D8" w:rsidRDefault="006D77CF">
      <w:pPr>
        <w:pStyle w:val="affa"/>
        <w:numPr>
          <w:ilvl w:val="0"/>
          <w:numId w:val="30"/>
        </w:numPr>
        <w:ind w:firstLineChars="200" w:firstLine="420"/>
      </w:pPr>
      <w:r>
        <w:rPr>
          <w:rFonts w:hint="eastAsia"/>
          <w:color w:val="000000" w:themeColor="text1"/>
          <w:sz w:val="21"/>
          <w:szCs w:val="21"/>
        </w:rPr>
        <w:t xml:space="preserve"> 宜能够促进客户满意水平的提升。</w:t>
      </w:r>
    </w:p>
    <w:p w14:paraId="332DA07C" w14:textId="77777777" w:rsidR="00FB19D8" w:rsidRDefault="006D77CF">
      <w:pPr>
        <w:pStyle w:val="affff5"/>
        <w:spacing w:beforeLines="50" w:before="156" w:afterLines="50" w:after="156"/>
        <w:jc w:val="left"/>
        <w:rPr>
          <w:sz w:val="21"/>
          <w:szCs w:val="21"/>
        </w:rPr>
      </w:pPr>
      <w:bookmarkStart w:id="102" w:name="_Toc48316443"/>
      <w:r>
        <w:rPr>
          <w:rFonts w:hint="eastAsia"/>
          <w:sz w:val="21"/>
          <w:szCs w:val="21"/>
        </w:rPr>
        <w:t>7.2 可持续发展</w:t>
      </w:r>
      <w:bookmarkEnd w:id="102"/>
    </w:p>
    <w:p w14:paraId="787289DD" w14:textId="77777777" w:rsidR="00FB19D8" w:rsidRDefault="006D77CF">
      <w:pPr>
        <w:pStyle w:val="affa"/>
        <w:ind w:firstLineChars="200" w:firstLine="420"/>
        <w:rPr>
          <w:color w:val="000000" w:themeColor="text1"/>
          <w:sz w:val="21"/>
          <w:szCs w:val="21"/>
        </w:rPr>
      </w:pPr>
      <w:r>
        <w:rPr>
          <w:rFonts w:hint="eastAsia"/>
          <w:color w:val="000000" w:themeColor="text1"/>
          <w:sz w:val="21"/>
          <w:szCs w:val="21"/>
        </w:rPr>
        <w:t>本项要求包括：</w:t>
      </w:r>
    </w:p>
    <w:p w14:paraId="5D1FD4CD" w14:textId="77777777" w:rsidR="00FB19D8" w:rsidRDefault="006D77CF">
      <w:pPr>
        <w:pStyle w:val="affa"/>
        <w:numPr>
          <w:ilvl w:val="0"/>
          <w:numId w:val="31"/>
        </w:numPr>
        <w:ind w:left="420"/>
        <w:rPr>
          <w:sz w:val="21"/>
          <w:szCs w:val="21"/>
        </w:rPr>
      </w:pPr>
      <w:r>
        <w:rPr>
          <w:rFonts w:hint="eastAsia"/>
          <w:sz w:val="21"/>
          <w:szCs w:val="21"/>
        </w:rPr>
        <w:t xml:space="preserve"> 实现数字化仓库宜能够促进仓库绿色环保水平的提升；</w:t>
      </w:r>
    </w:p>
    <w:p w14:paraId="29339D82" w14:textId="77777777" w:rsidR="00FB19D8" w:rsidRDefault="006D77CF">
      <w:pPr>
        <w:pStyle w:val="affa"/>
        <w:numPr>
          <w:ilvl w:val="0"/>
          <w:numId w:val="31"/>
        </w:numPr>
        <w:ind w:left="420"/>
      </w:pPr>
      <w:r>
        <w:rPr>
          <w:rFonts w:hint="eastAsia"/>
          <w:sz w:val="21"/>
          <w:szCs w:val="21"/>
        </w:rPr>
        <w:t xml:space="preserve"> 宜能够增强企业经济效益和社会效益，提升企业的竞争力</w:t>
      </w:r>
      <w:r>
        <w:rPr>
          <w:rFonts w:hint="eastAsia"/>
          <w:color w:val="000000" w:themeColor="text1"/>
          <w:sz w:val="21"/>
          <w:szCs w:val="21"/>
        </w:rPr>
        <w:t>。</w:t>
      </w:r>
    </w:p>
    <w:p w14:paraId="3C2E4052" w14:textId="77777777" w:rsidR="00FB19D8" w:rsidRDefault="00FB19D8">
      <w:pPr>
        <w:pStyle w:val="affa"/>
        <w:ind w:left="840"/>
      </w:pPr>
    </w:p>
    <w:p w14:paraId="55665730" w14:textId="77777777" w:rsidR="00FB19D8" w:rsidRDefault="006D77CF">
      <w:pPr>
        <w:pStyle w:val="affffffff5"/>
        <w:tabs>
          <w:tab w:val="center" w:pos="4677"/>
          <w:tab w:val="left" w:pos="8563"/>
        </w:tabs>
        <w:rPr>
          <w:rFonts w:hAnsi="Times New Roman" w:cs="Times New Roman"/>
          <w:sz w:val="21"/>
        </w:rPr>
      </w:pPr>
      <w:bookmarkStart w:id="103" w:name="_Toc45805811"/>
      <w:bookmarkStart w:id="104" w:name="_Toc48316444"/>
      <w:r>
        <w:rPr>
          <w:rFonts w:hAnsi="Times New Roman" w:cs="Times New Roman" w:hint="eastAsia"/>
          <w:sz w:val="21"/>
        </w:rPr>
        <w:lastRenderedPageBreak/>
        <w:t xml:space="preserve">参 </w:t>
      </w:r>
      <w:r>
        <w:rPr>
          <w:rFonts w:hAnsi="Times New Roman" w:cs="Times New Roman"/>
          <w:sz w:val="21"/>
        </w:rPr>
        <w:t xml:space="preserve"> </w:t>
      </w:r>
      <w:r>
        <w:rPr>
          <w:rFonts w:hAnsi="Times New Roman" w:cs="Times New Roman" w:hint="eastAsia"/>
          <w:sz w:val="21"/>
        </w:rPr>
        <w:t xml:space="preserve">考 </w:t>
      </w:r>
      <w:r>
        <w:rPr>
          <w:rFonts w:hAnsi="Times New Roman" w:cs="Times New Roman"/>
          <w:sz w:val="21"/>
        </w:rPr>
        <w:t xml:space="preserve"> </w:t>
      </w:r>
      <w:r>
        <w:rPr>
          <w:rFonts w:hAnsi="Times New Roman" w:cs="Times New Roman" w:hint="eastAsia"/>
          <w:sz w:val="21"/>
        </w:rPr>
        <w:t xml:space="preserve">文 </w:t>
      </w:r>
      <w:r>
        <w:rPr>
          <w:rFonts w:hAnsi="Times New Roman" w:cs="Times New Roman"/>
          <w:sz w:val="21"/>
        </w:rPr>
        <w:t xml:space="preserve"> </w:t>
      </w:r>
      <w:r>
        <w:rPr>
          <w:rFonts w:hAnsi="Times New Roman" w:cs="Times New Roman" w:hint="eastAsia"/>
          <w:sz w:val="21"/>
        </w:rPr>
        <w:t>献</w:t>
      </w:r>
      <w:bookmarkEnd w:id="103"/>
      <w:bookmarkEnd w:id="104"/>
    </w:p>
    <w:p w14:paraId="522BBEA1" w14:textId="77777777" w:rsidR="00FB19D8" w:rsidRDefault="006D77CF">
      <w:pPr>
        <w:pStyle w:val="affa"/>
        <w:spacing w:line="288" w:lineRule="auto"/>
        <w:rPr>
          <w:sz w:val="21"/>
          <w:szCs w:val="21"/>
        </w:rPr>
      </w:pPr>
      <w:r>
        <w:rPr>
          <w:rFonts w:hint="eastAsia"/>
          <w:sz w:val="21"/>
          <w:szCs w:val="21"/>
        </w:rPr>
        <w:t>[</w:t>
      </w:r>
      <w:r>
        <w:rPr>
          <w:sz w:val="21"/>
          <w:szCs w:val="21"/>
        </w:rPr>
        <w:t>1</w:t>
      </w:r>
      <w:r>
        <w:rPr>
          <w:rFonts w:hint="eastAsia"/>
          <w:sz w:val="21"/>
          <w:szCs w:val="21"/>
        </w:rPr>
        <w:t xml:space="preserve">] </w:t>
      </w:r>
      <w:r>
        <w:rPr>
          <w:sz w:val="21"/>
          <w:szCs w:val="21"/>
        </w:rPr>
        <w:t xml:space="preserve">GB/T 18354 </w:t>
      </w:r>
      <w:r>
        <w:rPr>
          <w:rFonts w:hint="eastAsia"/>
          <w:sz w:val="21"/>
          <w:szCs w:val="21"/>
        </w:rPr>
        <w:t>物流术语</w:t>
      </w:r>
    </w:p>
    <w:p w14:paraId="733CF96E" w14:textId="77777777" w:rsidR="00FB19D8" w:rsidRDefault="006D77CF">
      <w:pPr>
        <w:pStyle w:val="affa"/>
        <w:spacing w:line="288" w:lineRule="auto"/>
        <w:rPr>
          <w:sz w:val="21"/>
          <w:szCs w:val="21"/>
        </w:rPr>
      </w:pPr>
      <w:r>
        <w:rPr>
          <w:rFonts w:hint="eastAsia"/>
          <w:sz w:val="21"/>
          <w:szCs w:val="21"/>
        </w:rPr>
        <w:t>[</w:t>
      </w:r>
      <w:r>
        <w:rPr>
          <w:sz w:val="21"/>
          <w:szCs w:val="21"/>
        </w:rPr>
        <w:t>2</w:t>
      </w:r>
      <w:r>
        <w:rPr>
          <w:rFonts w:hint="eastAsia"/>
          <w:sz w:val="21"/>
          <w:szCs w:val="21"/>
        </w:rPr>
        <w:t xml:space="preserve">] </w:t>
      </w:r>
      <w:r>
        <w:rPr>
          <w:sz w:val="21"/>
          <w:szCs w:val="21"/>
        </w:rPr>
        <w:t xml:space="preserve">GB/T </w:t>
      </w:r>
      <w:r>
        <w:rPr>
          <w:rFonts w:hint="eastAsia"/>
          <w:sz w:val="21"/>
          <w:szCs w:val="21"/>
        </w:rPr>
        <w:t>19680-2013</w:t>
      </w:r>
      <w:r>
        <w:rPr>
          <w:sz w:val="21"/>
          <w:szCs w:val="21"/>
        </w:rPr>
        <w:t xml:space="preserve"> </w:t>
      </w:r>
      <w:r>
        <w:rPr>
          <w:rFonts w:hint="eastAsia"/>
          <w:sz w:val="21"/>
          <w:szCs w:val="21"/>
        </w:rPr>
        <w:t>物流企业分类与评估指标</w:t>
      </w:r>
    </w:p>
    <w:p w14:paraId="0539F417" w14:textId="77777777" w:rsidR="00FB19D8" w:rsidRDefault="006D77CF">
      <w:pPr>
        <w:pStyle w:val="affa"/>
        <w:spacing w:line="288" w:lineRule="auto"/>
        <w:rPr>
          <w:rFonts w:ascii="Arial" w:hAnsi="Arial" w:cs="Arial"/>
          <w:b/>
          <w:bCs/>
          <w:color w:val="191919"/>
          <w:sz w:val="21"/>
          <w:szCs w:val="21"/>
          <w:shd w:val="clear" w:color="auto" w:fill="FFFFFF"/>
        </w:rPr>
      </w:pPr>
      <w:r>
        <w:rPr>
          <w:rFonts w:hint="eastAsia"/>
          <w:sz w:val="21"/>
          <w:szCs w:val="21"/>
        </w:rPr>
        <w:t>[</w:t>
      </w:r>
      <w:r>
        <w:rPr>
          <w:sz w:val="21"/>
          <w:szCs w:val="21"/>
        </w:rPr>
        <w:t>3</w:t>
      </w:r>
      <w:r>
        <w:rPr>
          <w:rFonts w:hint="eastAsia"/>
          <w:sz w:val="21"/>
          <w:szCs w:val="21"/>
        </w:rPr>
        <w:t xml:space="preserve">] </w:t>
      </w:r>
      <w:r>
        <w:rPr>
          <w:sz w:val="21"/>
          <w:szCs w:val="21"/>
        </w:rPr>
        <w:t>GB/T 36468-2018 物联网系统评价指标体系编制通则</w:t>
      </w:r>
    </w:p>
    <w:p w14:paraId="1B55C50A" w14:textId="77777777" w:rsidR="00FB19D8" w:rsidRDefault="006D77CF">
      <w:pPr>
        <w:pStyle w:val="affa"/>
        <w:spacing w:line="288" w:lineRule="auto"/>
        <w:rPr>
          <w:sz w:val="21"/>
          <w:szCs w:val="21"/>
        </w:rPr>
      </w:pPr>
      <w:r>
        <w:rPr>
          <w:rFonts w:hint="eastAsia"/>
          <w:sz w:val="21"/>
          <w:szCs w:val="21"/>
        </w:rPr>
        <w:t>[</w:t>
      </w:r>
      <w:r>
        <w:rPr>
          <w:sz w:val="21"/>
          <w:szCs w:val="21"/>
        </w:rPr>
        <w:t>4</w:t>
      </w:r>
      <w:r>
        <w:rPr>
          <w:rFonts w:hint="eastAsia"/>
          <w:sz w:val="21"/>
          <w:szCs w:val="21"/>
        </w:rPr>
        <w:t xml:space="preserve">] </w:t>
      </w:r>
      <w:r>
        <w:rPr>
          <w:sz w:val="21"/>
          <w:szCs w:val="21"/>
        </w:rPr>
        <w:t>GB/T 36478.1 物联网信息交换和共享 第1部分：总体架构</w:t>
      </w:r>
    </w:p>
    <w:p w14:paraId="4474CA54" w14:textId="77777777" w:rsidR="00FB19D8" w:rsidRDefault="006D77CF">
      <w:pPr>
        <w:pStyle w:val="affa"/>
        <w:spacing w:line="288" w:lineRule="auto"/>
        <w:rPr>
          <w:sz w:val="21"/>
          <w:szCs w:val="21"/>
        </w:rPr>
      </w:pPr>
      <w:r>
        <w:rPr>
          <w:rFonts w:hint="eastAsia"/>
          <w:sz w:val="21"/>
          <w:szCs w:val="21"/>
        </w:rPr>
        <w:t>[5]</w:t>
      </w:r>
      <w:r>
        <w:rPr>
          <w:sz w:val="21"/>
          <w:szCs w:val="21"/>
        </w:rPr>
        <w:t xml:space="preserve"> GB/T 36478.2 物联网信息交换和共享 第2部分：通用技术要求</w:t>
      </w:r>
    </w:p>
    <w:p w14:paraId="4F82CD1C" w14:textId="77777777" w:rsidR="00FB19D8" w:rsidRDefault="006D77CF">
      <w:pPr>
        <w:pStyle w:val="affa"/>
        <w:spacing w:line="288" w:lineRule="auto"/>
        <w:rPr>
          <w:sz w:val="21"/>
          <w:szCs w:val="21"/>
        </w:rPr>
      </w:pPr>
      <w:r>
        <w:rPr>
          <w:rFonts w:hint="eastAsia"/>
          <w:sz w:val="21"/>
          <w:szCs w:val="21"/>
        </w:rPr>
        <w:t>[6] YD/T</w:t>
      </w:r>
      <w:r>
        <w:rPr>
          <w:sz w:val="21"/>
          <w:szCs w:val="21"/>
        </w:rPr>
        <w:t xml:space="preserve"> 1</w:t>
      </w:r>
      <w:hyperlink r:id="rId19" w:tgtFrame="_blank" w:history="1">
        <w:r>
          <w:rPr>
            <w:rFonts w:hint="eastAsia"/>
            <w:sz w:val="21"/>
            <w:szCs w:val="21"/>
          </w:rPr>
          <w:t>851T</w:t>
        </w:r>
        <w:r>
          <w:rPr>
            <w:sz w:val="21"/>
            <w:szCs w:val="21"/>
          </w:rPr>
          <w:t xml:space="preserve"> </w:t>
        </w:r>
        <w:r>
          <w:rPr>
            <w:rFonts w:hint="eastAsia"/>
            <w:sz w:val="21"/>
            <w:szCs w:val="21"/>
          </w:rPr>
          <w:t>LTE数字蜂窝移动通信网增强型机器类型通信（eMTC）基站设备技术要求</w:t>
        </w:r>
      </w:hyperlink>
    </w:p>
    <w:p w14:paraId="680387C8" w14:textId="77777777" w:rsidR="00FB19D8" w:rsidRDefault="006D77CF">
      <w:pPr>
        <w:pStyle w:val="affa"/>
        <w:spacing w:line="288" w:lineRule="auto"/>
        <w:rPr>
          <w:sz w:val="21"/>
          <w:szCs w:val="21"/>
        </w:rPr>
      </w:pPr>
      <w:r>
        <w:rPr>
          <w:rFonts w:hint="eastAsia"/>
          <w:sz w:val="21"/>
          <w:szCs w:val="21"/>
        </w:rPr>
        <w:t>[7] YD/T 3333</w:t>
      </w:r>
      <w:r>
        <w:rPr>
          <w:sz w:val="21"/>
          <w:szCs w:val="21"/>
        </w:rPr>
        <w:t xml:space="preserve"> </w:t>
      </w:r>
      <w:r>
        <w:rPr>
          <w:rFonts w:hint="eastAsia"/>
          <w:sz w:val="21"/>
          <w:szCs w:val="21"/>
        </w:rPr>
        <w:t xml:space="preserve">面向物联网的蜂窝窄带接入（NB-IoT）核心网设备技术要求  </w:t>
      </w:r>
    </w:p>
    <w:p w14:paraId="6A7CF0F9" w14:textId="77777777" w:rsidR="00FB19D8" w:rsidRDefault="00FB19D8">
      <w:pPr>
        <w:pStyle w:val="affa"/>
        <w:spacing w:line="288" w:lineRule="auto"/>
        <w:rPr>
          <w:sz w:val="21"/>
          <w:szCs w:val="21"/>
        </w:rPr>
      </w:pPr>
    </w:p>
    <w:p w14:paraId="5635812F" w14:textId="77777777" w:rsidR="00FB19D8" w:rsidRDefault="00FB19D8">
      <w:pPr>
        <w:pStyle w:val="affa"/>
        <w:ind w:left="840"/>
      </w:pPr>
    </w:p>
    <w:sectPr w:rsidR="00FB19D8">
      <w:footerReference w:type="default" r:id="rId20"/>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0D06F" w14:textId="77777777" w:rsidR="00077B1E" w:rsidRDefault="00077B1E">
      <w:r>
        <w:separator/>
      </w:r>
    </w:p>
  </w:endnote>
  <w:endnote w:type="continuationSeparator" w:id="0">
    <w:p w14:paraId="2CC758CD" w14:textId="77777777" w:rsidR="00077B1E" w:rsidRDefault="0007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专用美术字体">
    <w:altName w:val="宋体"/>
    <w:charset w:val="86"/>
    <w:family w:val="roman"/>
    <w:pitch w:val="default"/>
  </w:font>
  <w:font w:name="AdobeHeitiStd-Regular">
    <w:altName w:val="黑体"/>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088EE" w14:textId="77777777" w:rsidR="00FB19D8" w:rsidRDefault="00FB19D8">
    <w:pPr>
      <w:pStyle w:val="aff5"/>
      <w:ind w:right="24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471D3" w14:textId="77777777" w:rsidR="00FB19D8" w:rsidRDefault="006D77CF">
    <w:pPr>
      <w:pStyle w:val="aff5"/>
      <w:ind w:right="240" w:firstLine="360"/>
    </w:pPr>
    <w:r>
      <w:rPr>
        <w:noProof/>
      </w:rPr>
      <mc:AlternateContent>
        <mc:Choice Requires="wps">
          <w:drawing>
            <wp:anchor distT="0" distB="0" distL="114300" distR="114300" simplePos="0" relativeHeight="251673600" behindDoc="0" locked="0" layoutInCell="1" allowOverlap="1" wp14:anchorId="7F3D521F" wp14:editId="6E84736F">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AFE32"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3D521F" id="_x0000_t202" coordsize="21600,21600" o:spt="202" path="m,l,21600r21600,l21600,xe">
              <v:stroke joinstyle="miter"/>
              <v:path gradientshapeok="t" o:connecttype="rect"/>
            </v:shapetype>
            <v:shape id="文本框 4" o:spid="_x0000_s1033" type="#_x0000_t202" style="position:absolute;left:0;text-align:left;margin-left:0;margin-top:0;width:2in;height:2in;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14:paraId="530AFE32"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C0715" w14:textId="77777777" w:rsidR="00FB19D8" w:rsidRDefault="006D77CF">
    <w:pPr>
      <w:pStyle w:val="aff5"/>
      <w:ind w:right="240" w:firstLine="360"/>
    </w:pPr>
    <w:r>
      <w:rPr>
        <w:noProof/>
      </w:rPr>
      <mc:AlternateContent>
        <mc:Choice Requires="wps">
          <w:drawing>
            <wp:anchor distT="0" distB="0" distL="114300" distR="114300" simplePos="0" relativeHeight="251674624" behindDoc="0" locked="0" layoutInCell="1" allowOverlap="1" wp14:anchorId="6A4D530C" wp14:editId="3377D897">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02ED3E"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4D530C" id="_x0000_t202" coordsize="21600,21600" o:spt="202" path="m,l,21600r21600,l21600,xe">
              <v:stroke joinstyle="miter"/>
              <v:path gradientshapeok="t" o:connecttype="rect"/>
            </v:shapetype>
            <v:shape id="文本框 5" o:spid="_x0000_s1034" type="#_x0000_t202" style="position:absolute;left:0;text-align:left;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p w14:paraId="4A02ED3E"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p w14:paraId="39B872B7" w14:textId="77777777" w:rsidR="00FB19D8" w:rsidRDefault="00FB19D8">
    <w:pPr>
      <w:pStyle w:val="aff5"/>
      <w:ind w:right="24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AD4C2" w14:textId="77777777" w:rsidR="00FB19D8" w:rsidRDefault="006D77CF">
    <w:pPr>
      <w:pStyle w:val="aff5"/>
      <w:ind w:right="240" w:firstLine="360"/>
    </w:pPr>
    <w:r>
      <w:rPr>
        <w:noProof/>
      </w:rPr>
      <mc:AlternateContent>
        <mc:Choice Requires="wps">
          <w:drawing>
            <wp:anchor distT="0" distB="0" distL="114300" distR="114300" simplePos="0" relativeHeight="251663360" behindDoc="0" locked="0" layoutInCell="1" allowOverlap="1" wp14:anchorId="17BCDB8B" wp14:editId="433F304C">
              <wp:simplePos x="0" y="0"/>
              <wp:positionH relativeFrom="margin">
                <wp:align>center</wp:align>
              </wp:positionH>
              <wp:positionV relativeFrom="paragraph">
                <wp:posOffset>0</wp:posOffset>
              </wp:positionV>
              <wp:extent cx="1828800" cy="1828800"/>
              <wp:effectExtent l="0" t="0" r="0" b="0"/>
              <wp:wrapNone/>
              <wp:docPr id="36"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D6E3295" w14:textId="77777777" w:rsidR="00FB19D8" w:rsidRDefault="006D77CF">
                          <w:pPr>
                            <w:pStyle w:val="aff5"/>
                            <w:ind w:right="240" w:firstLine="36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BCDB8B" id="_x0000_t202" coordsize="21600,21600" o:spt="202" path="m,l,21600r21600,l21600,xe">
              <v:stroke joinstyle="miter"/>
              <v:path gradientshapeok="t" o:connecttype="rect"/>
            </v:shapetype>
            <v:shape id="_x0000_s1035"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t&#10;HL00GgIAAA8EAAAOAAAAAAAAAAAAAAAAAC4CAABkcnMvZTJvRG9jLnhtbFBLAQItABQABgAIAAAA&#10;IQBxqtG51wAAAAUBAAAPAAAAAAAAAAAAAAAAAHQEAABkcnMvZG93bnJldi54bWxQSwUGAAAAAAQA&#10;BADzAAAAeAUAAAAA&#10;" filled="f" stroked="f" strokeweight=".5pt">
              <v:textbox style="mso-fit-shape-to-text:t" inset="0,0,0,0">
                <w:txbxContent>
                  <w:p w14:paraId="4D6E3295" w14:textId="77777777" w:rsidR="00FB19D8" w:rsidRDefault="006D77CF">
                    <w:pPr>
                      <w:pStyle w:val="aff5"/>
                      <w:ind w:right="240" w:firstLine="360"/>
                    </w:pPr>
                    <w:r>
                      <w:fldChar w:fldCharType="begin"/>
                    </w:r>
                    <w:r>
                      <w:instrText xml:space="preserve"> PAGE  \* MERGEFORMAT </w:instrText>
                    </w:r>
                    <w:r>
                      <w:fldChar w:fldCharType="separate"/>
                    </w:r>
                    <w:r>
                      <w:t>6</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CCF00" w14:textId="77777777" w:rsidR="00FB19D8" w:rsidRDefault="006D77CF">
    <w:pPr>
      <w:pStyle w:val="aff5"/>
      <w:tabs>
        <w:tab w:val="center" w:pos="4677"/>
        <w:tab w:val="right" w:pos="9264"/>
      </w:tabs>
      <w:ind w:right="240" w:firstLine="360"/>
      <w:jc w:val="left"/>
    </w:pPr>
    <w:r>
      <w:rPr>
        <w:noProof/>
      </w:rPr>
      <mc:AlternateContent>
        <mc:Choice Requires="wps">
          <w:drawing>
            <wp:anchor distT="0" distB="0" distL="114300" distR="114300" simplePos="0" relativeHeight="251677696" behindDoc="0" locked="0" layoutInCell="1" allowOverlap="1" wp14:anchorId="6A2CB46A" wp14:editId="50123A6C">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7B5DC0" w14:textId="77777777" w:rsidR="00FB19D8" w:rsidRDefault="006D77CF">
                          <w:pPr>
                            <w:pStyle w:val="aff5"/>
                            <w:ind w:right="240" w:firstLine="360"/>
                            <w:rPr>
                              <w:rFonts w:asciiTheme="majorEastAsia" w:eastAsiaTheme="majorEastAsia" w:hAnsiTheme="majorEastAsia" w:cstheme="majorEastAsia"/>
                            </w:rPr>
                          </w:pPr>
                          <w:r>
                            <w:rPr>
                              <w:rFonts w:asciiTheme="majorEastAsia" w:eastAsiaTheme="majorEastAsia" w:hAnsiTheme="majorEastAsia" w:cstheme="majorEastAsia" w:hint="eastAsia"/>
                            </w:rPr>
                            <w:fldChar w:fldCharType="begin"/>
                          </w:r>
                          <w:r>
                            <w:rPr>
                              <w:rFonts w:asciiTheme="majorEastAsia" w:eastAsiaTheme="majorEastAsia" w:hAnsiTheme="majorEastAsia" w:cstheme="majorEastAsia" w:hint="eastAsia"/>
                            </w:rPr>
                            <w:instrText xml:space="preserve"> PAGE  \* MERGEFORMAT </w:instrText>
                          </w:r>
                          <w:r>
                            <w:rPr>
                              <w:rFonts w:asciiTheme="majorEastAsia" w:eastAsiaTheme="majorEastAsia" w:hAnsiTheme="majorEastAsia" w:cstheme="majorEastAsia" w:hint="eastAsia"/>
                            </w:rPr>
                            <w:fldChar w:fldCharType="separate"/>
                          </w:r>
                          <w:r>
                            <w:rPr>
                              <w:rFonts w:asciiTheme="majorEastAsia" w:eastAsiaTheme="majorEastAsia" w:hAnsiTheme="majorEastAsia" w:cstheme="majorEastAsia" w:hint="eastAsia"/>
                            </w:rPr>
                            <w:t>1</w:t>
                          </w:r>
                          <w:r>
                            <w:rPr>
                              <w:rFonts w:asciiTheme="majorEastAsia" w:eastAsiaTheme="majorEastAsia" w:hAnsiTheme="majorEastAsia" w:cstheme="majorEastAsia"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2CB46A" id="_x0000_t202" coordsize="21600,21600" o:spt="202" path="m,l,21600r21600,l21600,xe">
              <v:stroke joinstyle="miter"/>
              <v:path gradientshapeok="t" o:connecttype="rect"/>
            </v:shapetype>
            <v:shape id="文本框 8" o:spid="_x0000_s1036" type="#_x0000_t202" style="position:absolute;left:0;text-align:left;margin-left:92.8pt;margin-top:0;width:2in;height:2in;z-index:25167769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2T80RkAgAAEQUAAA4AAAAAAAAAAAAAAAAALgIAAGRycy9lMm9Eb2Mu&#10;eG1sUEsBAi0AFAAGAAgAAAAhAHGq0bnXAAAABQEAAA8AAAAAAAAAAAAAAAAAvgQAAGRycy9kb3du&#10;cmV2LnhtbFBLBQYAAAAABAAEAPMAAADCBQAAAAA=&#10;" filled="f" stroked="f" strokeweight=".5pt">
              <v:textbox style="mso-fit-shape-to-text:t" inset="0,0,0,0">
                <w:txbxContent>
                  <w:p w14:paraId="237B5DC0" w14:textId="77777777" w:rsidR="00FB19D8" w:rsidRDefault="006D77CF">
                    <w:pPr>
                      <w:pStyle w:val="aff5"/>
                      <w:ind w:right="240" w:firstLine="360"/>
                      <w:rPr>
                        <w:rFonts w:asciiTheme="majorEastAsia" w:eastAsiaTheme="majorEastAsia" w:hAnsiTheme="majorEastAsia" w:cstheme="majorEastAsia"/>
                      </w:rPr>
                    </w:pPr>
                    <w:r>
                      <w:rPr>
                        <w:rFonts w:asciiTheme="majorEastAsia" w:eastAsiaTheme="majorEastAsia" w:hAnsiTheme="majorEastAsia" w:cstheme="majorEastAsia" w:hint="eastAsia"/>
                      </w:rPr>
                      <w:fldChar w:fldCharType="begin"/>
                    </w:r>
                    <w:r>
                      <w:rPr>
                        <w:rFonts w:asciiTheme="majorEastAsia" w:eastAsiaTheme="majorEastAsia" w:hAnsiTheme="majorEastAsia" w:cstheme="majorEastAsia" w:hint="eastAsia"/>
                      </w:rPr>
                      <w:instrText xml:space="preserve"> PAGE  \* MERGEFORMAT </w:instrText>
                    </w:r>
                    <w:r>
                      <w:rPr>
                        <w:rFonts w:asciiTheme="majorEastAsia" w:eastAsiaTheme="majorEastAsia" w:hAnsiTheme="majorEastAsia" w:cstheme="majorEastAsia" w:hint="eastAsia"/>
                      </w:rPr>
                      <w:fldChar w:fldCharType="separate"/>
                    </w:r>
                    <w:r>
                      <w:rPr>
                        <w:rFonts w:asciiTheme="majorEastAsia" w:eastAsiaTheme="majorEastAsia" w:hAnsiTheme="majorEastAsia" w:cstheme="majorEastAsia" w:hint="eastAsia"/>
                      </w:rPr>
                      <w:t>1</w:t>
                    </w:r>
                    <w:r>
                      <w:rPr>
                        <w:rFonts w:asciiTheme="majorEastAsia" w:eastAsiaTheme="majorEastAsia" w:hAnsiTheme="majorEastAsia" w:cstheme="majorEastAsia"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68480" behindDoc="0" locked="0" layoutInCell="1" allowOverlap="1" wp14:anchorId="66581AFF" wp14:editId="5D1099B4">
              <wp:simplePos x="0" y="0"/>
              <wp:positionH relativeFrom="margin">
                <wp:align>center</wp:align>
              </wp:positionH>
              <wp:positionV relativeFrom="paragraph">
                <wp:posOffset>0</wp:posOffset>
              </wp:positionV>
              <wp:extent cx="1828800" cy="1828800"/>
              <wp:effectExtent l="0" t="0" r="0" b="0"/>
              <wp:wrapNone/>
              <wp:docPr id="35"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2AC87E" w14:textId="77777777" w:rsidR="00FB19D8" w:rsidRDefault="00FB19D8">
                          <w:pPr>
                            <w:pStyle w:val="aff5"/>
                            <w:ind w:right="240" w:firstLine="360"/>
                            <w:rPr>
                              <w:color w:val="000000" w:themeColor="text1"/>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66581AFF" id="_x0000_s1037"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&#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Cb+fr3IAIAAB0EAAAOAAAAAAAAAAAAAAAAAC4CAABkcnMvZTJvRG9jLnhtbFBLAQItABQA&#10;BgAIAAAAIQBxqtG51wAAAAUBAAAPAAAAAAAAAAAAAAAAAHoEAABkcnMvZG93bnJldi54bWxQSwUG&#10;AAAAAAQABADzAAAAfgUAAAAA&#10;" filled="f" stroked="f" strokeweight=".5pt">
              <v:textbox style="mso-fit-shape-to-text:t" inset="0,0,0,0">
                <w:txbxContent>
                  <w:p w14:paraId="782AC87E" w14:textId="77777777" w:rsidR="00FB19D8" w:rsidRDefault="00FB19D8">
                    <w:pPr>
                      <w:pStyle w:val="aff5"/>
                      <w:ind w:right="240" w:firstLine="360"/>
                      <w:rPr>
                        <w:color w:val="000000" w:themeColor="text1"/>
                      </w:rPr>
                    </w:pP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60E56BE6" wp14:editId="5C694AC4">
              <wp:simplePos x="0" y="0"/>
              <wp:positionH relativeFrom="margin">
                <wp:align>right</wp:align>
              </wp:positionH>
              <wp:positionV relativeFrom="paragraph">
                <wp:posOffset>0</wp:posOffset>
              </wp:positionV>
              <wp:extent cx="1828800" cy="1828800"/>
              <wp:effectExtent l="0" t="0" r="0" b="0"/>
              <wp:wrapNone/>
              <wp:docPr id="3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1068B9" w14:textId="77777777" w:rsidR="00FB19D8" w:rsidRDefault="00FB19D8">
                          <w:pPr>
                            <w:pStyle w:val="aff5"/>
                            <w:ind w:right="240"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60E56BE6" id="文本框 9" o:spid="_x0000_s1038"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&#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DxQlmkIAIAAB0EAAAOAAAAAAAAAAAAAAAAAC4CAABkcnMvZTJvRG9jLnhtbFBLAQItABQA&#10;BgAIAAAAIQBxqtG51wAAAAUBAAAPAAAAAAAAAAAAAAAAAHoEAABkcnMvZG93bnJldi54bWxQSwUG&#10;AAAAAAQABADzAAAAfgUAAAAA&#10;" filled="f" stroked="f" strokeweight=".5pt">
              <v:textbox style="mso-fit-shape-to-text:t" inset="0,0,0,0">
                <w:txbxContent>
                  <w:p w14:paraId="561068B9" w14:textId="77777777" w:rsidR="00FB19D8" w:rsidRDefault="00FB19D8">
                    <w:pPr>
                      <w:pStyle w:val="aff5"/>
                      <w:ind w:right="240" w:firstLine="360"/>
                    </w:pPr>
                  </w:p>
                </w:txbxContent>
              </v:textbox>
              <w10:wrap anchorx="margin"/>
            </v:shape>
          </w:pict>
        </mc:Fallback>
      </mc:AlternateContent>
    </w:r>
    <w:r>
      <w:tab/>
    </w:r>
    <w:r>
      <w:tab/>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9AA7" w14:textId="77777777" w:rsidR="00FB19D8" w:rsidRDefault="006D77CF">
    <w:pPr>
      <w:pStyle w:val="aff5"/>
      <w:ind w:right="240" w:firstLine="360"/>
    </w:pPr>
    <w:r>
      <w:rPr>
        <w:noProof/>
      </w:rPr>
      <mc:AlternateContent>
        <mc:Choice Requires="wps">
          <w:drawing>
            <wp:anchor distT="0" distB="0" distL="114300" distR="114300" simplePos="0" relativeHeight="251667456" behindDoc="0" locked="0" layoutInCell="1" allowOverlap="1" wp14:anchorId="4E6636D7" wp14:editId="4252B6B0">
              <wp:simplePos x="0" y="0"/>
              <wp:positionH relativeFrom="margin">
                <wp:align>center</wp:align>
              </wp:positionH>
              <wp:positionV relativeFrom="paragraph">
                <wp:posOffset>0</wp:posOffset>
              </wp:positionV>
              <wp:extent cx="1828800" cy="1828800"/>
              <wp:effectExtent l="0" t="0" r="0" b="0"/>
              <wp:wrapNone/>
              <wp:docPr id="33"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77DCCB" w14:textId="77777777" w:rsidR="00FB19D8" w:rsidRDefault="006D77CF">
                          <w:pPr>
                            <w:pStyle w:val="aff5"/>
                            <w:ind w:right="240" w:firstLine="360"/>
                          </w:pPr>
                          <w:ins w:id="25" w:author="风浪禹" w:date="2020-08-17T12:53:00Z">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E6636D7" id="_x0000_t202" coordsize="21600,21600" o:spt="202" path="m,l,21600r21600,l21600,xe">
              <v:stroke joinstyle="miter"/>
              <v:path gradientshapeok="t" o:connecttype="rect"/>
            </v:shapetype>
            <v:shape id="文本框 10" o:spid="_x0000_s1039" type="#_x0000_t202" style="position:absolute;left:0;text-align:left;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Pf+yCAfAgAAHgQAAA4AAAAAAAAAAAAAAAAALgIAAGRycy9lMm9Eb2MueG1sUEsBAi0AFAAG&#10;AAgAAAAhAHGq0bnXAAAABQEAAA8AAAAAAAAAAAAAAAAAeQQAAGRycy9kb3ducmV2LnhtbFBLBQYA&#10;AAAABAAEAPMAAAB9BQAAAAA=&#10;" filled="f" stroked="f" strokeweight=".5pt">
              <v:textbox style="mso-fit-shape-to-text:t" inset="0,0,0,0">
                <w:txbxContent>
                  <w:p w14:paraId="4A77DCCB" w14:textId="77777777" w:rsidR="00FB19D8" w:rsidRDefault="006D77CF">
                    <w:pPr>
                      <w:pStyle w:val="aff5"/>
                      <w:ind w:right="240" w:firstLine="360"/>
                    </w:pPr>
                    <w:ins w:id="26" w:author="风浪禹" w:date="2020-08-17T12:53:00Z">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ins>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3653D" w14:textId="77777777" w:rsidR="00FB19D8" w:rsidRDefault="006D77CF">
    <w:pPr>
      <w:pStyle w:val="aff5"/>
      <w:ind w:right="240" w:firstLine="360"/>
    </w:pPr>
    <w:r>
      <w:rPr>
        <w:noProof/>
      </w:rPr>
      <mc:AlternateContent>
        <mc:Choice Requires="wps">
          <w:drawing>
            <wp:anchor distT="0" distB="0" distL="114300" distR="114300" simplePos="0" relativeHeight="251678720" behindDoc="0" locked="0" layoutInCell="1" allowOverlap="1" wp14:anchorId="7A375CF1" wp14:editId="38F5960B">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2B3E76"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375CF1" id="_x0000_t202" coordsize="21600,21600" o:spt="202" path="m,l,21600r21600,l21600,xe">
              <v:stroke joinstyle="miter"/>
              <v:path gradientshapeok="t" o:connecttype="rect"/>
            </v:shapetype>
            <v:shape id="_x0000_s1040" type="#_x0000_t202" style="position:absolute;left:0;text-align:left;margin-left:92.8pt;margin-top:0;width:2in;height:2in;z-index:25167872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v7GAZQIAABEFAAAOAAAAAAAAAAAAAAAAAC4CAABkcnMvZTJvRG9j&#10;LnhtbFBLAQItABQABgAIAAAAIQBxqtG51wAAAAUBAAAPAAAAAAAAAAAAAAAAAL8EAABkcnMvZG93&#10;bnJldi54bWxQSwUGAAAAAAQABADzAAAAwwUAAAAA&#10;" filled="f" stroked="f" strokeweight=".5pt">
              <v:textbox style="mso-fit-shape-to-text:t" inset="0,0,0,0">
                <w:txbxContent>
                  <w:p w14:paraId="7F2B3E76" w14:textId="77777777" w:rsidR="00FB19D8" w:rsidRDefault="006D77CF">
                    <w:pPr>
                      <w:pStyle w:val="aff5"/>
                      <w:ind w:right="240"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4089EDA7" wp14:editId="066EE85A">
              <wp:simplePos x="0" y="0"/>
              <wp:positionH relativeFrom="margin">
                <wp:align>center</wp:align>
              </wp:positionH>
              <wp:positionV relativeFrom="paragraph">
                <wp:posOffset>0</wp:posOffset>
              </wp:positionV>
              <wp:extent cx="1828800" cy="1828800"/>
              <wp:effectExtent l="0" t="0" r="0" b="0"/>
              <wp:wrapNone/>
              <wp:docPr id="32"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2D6B2A" w14:textId="77777777" w:rsidR="00FB19D8" w:rsidRDefault="00FB19D8">
                          <w:pPr>
                            <w:pStyle w:val="aff5"/>
                            <w:ind w:right="240"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4089EDA7" id="文本框 11" o:spid="_x0000_s1041" type="#_x0000_t202" style="position:absolute;left:0;text-align:left;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" filled="f" stroked="f" strokeweight=".5pt">
              <v:textbox style="mso-fit-shape-to-text:t" inset="0,0,0,0">
                <w:txbxContent>
                  <w:p w14:paraId="0D2D6B2A" w14:textId="77777777" w:rsidR="00FB19D8" w:rsidRDefault="00FB19D8">
                    <w:pPr>
                      <w:pStyle w:val="aff5"/>
                      <w:ind w:right="240" w:firstLine="360"/>
                    </w:pP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83600" w14:textId="77777777" w:rsidR="00FB19D8" w:rsidRDefault="006D77CF">
    <w:pPr>
      <w:pStyle w:val="aff5"/>
      <w:ind w:right="240" w:firstLine="360"/>
    </w:pPr>
    <w:r>
      <w:rPr>
        <w:noProof/>
      </w:rPr>
      <mc:AlternateContent>
        <mc:Choice Requires="wps">
          <w:drawing>
            <wp:anchor distT="0" distB="0" distL="114300" distR="114300" simplePos="0" relativeHeight="251679744" behindDoc="0" locked="0" layoutInCell="1" allowOverlap="1" wp14:anchorId="67D47F83" wp14:editId="5E2CB4FB">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B2007CC" w14:textId="77777777" w:rsidR="00FB19D8" w:rsidRDefault="006D77CF">
                          <w:pPr>
                            <w:pStyle w:val="aff5"/>
                            <w:ind w:right="240" w:firstLine="360"/>
                            <w:rPr>
                              <w:rFonts w:asciiTheme="majorEastAsia" w:eastAsiaTheme="majorEastAsia" w:hAnsiTheme="majorEastAsia" w:cstheme="majorEastAsia"/>
                            </w:rPr>
                          </w:pPr>
                          <w:r>
                            <w:rPr>
                              <w:rFonts w:asciiTheme="majorEastAsia" w:eastAsiaTheme="majorEastAsia" w:hAnsiTheme="majorEastAsia" w:cstheme="majorEastAsia" w:hint="eastAsia"/>
                            </w:rPr>
                            <w:fldChar w:fldCharType="begin"/>
                          </w:r>
                          <w:r>
                            <w:rPr>
                              <w:rFonts w:asciiTheme="majorEastAsia" w:eastAsiaTheme="majorEastAsia" w:hAnsiTheme="majorEastAsia" w:cstheme="majorEastAsia" w:hint="eastAsia"/>
                            </w:rPr>
                            <w:instrText xml:space="preserve"> PAGE  \* MERGEFORMAT </w:instrText>
                          </w:r>
                          <w:r>
                            <w:rPr>
                              <w:rFonts w:asciiTheme="majorEastAsia" w:eastAsiaTheme="majorEastAsia" w:hAnsiTheme="majorEastAsia" w:cstheme="majorEastAsia" w:hint="eastAsia"/>
                            </w:rPr>
                            <w:fldChar w:fldCharType="separate"/>
                          </w:r>
                          <w:r>
                            <w:rPr>
                              <w:rFonts w:asciiTheme="majorEastAsia" w:eastAsiaTheme="majorEastAsia" w:hAnsiTheme="majorEastAsia" w:cstheme="majorEastAsia" w:hint="eastAsia"/>
                            </w:rPr>
                            <w:t>1</w:t>
                          </w:r>
                          <w:r>
                            <w:rPr>
                              <w:rFonts w:asciiTheme="majorEastAsia" w:eastAsiaTheme="majorEastAsia" w:hAnsiTheme="majorEastAsia" w:cstheme="majorEastAsia"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D47F83" id="_x0000_t202" coordsize="21600,21600" o:spt="202" path="m,l,21600r21600,l21600,xe">
              <v:stroke joinstyle="miter"/>
              <v:path gradientshapeok="t" o:connecttype="rect"/>
            </v:shapetype>
            <v:shape id="_x0000_s1042" type="#_x0000_t202" style="position:absolute;left:0;text-align:left;margin-left:92.8pt;margin-top:0;width:2in;height:2in;z-index:25167974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" filled="f" fillcolor="white [3201]" stroked="f" strokeweight=".5pt">
              <v:textbox style="mso-fit-shape-to-text:t" inset="0,0,0,0">
                <w:txbxContent>
                  <w:p w14:paraId="7B2007CC" w14:textId="77777777" w:rsidR="00FB19D8" w:rsidRDefault="006D77CF">
                    <w:pPr>
                      <w:pStyle w:val="aff5"/>
                      <w:ind w:right="240" w:firstLine="360"/>
                      <w:rPr>
                        <w:rFonts w:asciiTheme="majorEastAsia" w:eastAsiaTheme="majorEastAsia" w:hAnsiTheme="majorEastAsia" w:cstheme="majorEastAsia"/>
                      </w:rPr>
                    </w:pPr>
                    <w:r>
                      <w:rPr>
                        <w:rFonts w:asciiTheme="majorEastAsia" w:eastAsiaTheme="majorEastAsia" w:hAnsiTheme="majorEastAsia" w:cstheme="majorEastAsia" w:hint="eastAsia"/>
                      </w:rPr>
                      <w:fldChar w:fldCharType="begin"/>
                    </w:r>
                    <w:r>
                      <w:rPr>
                        <w:rFonts w:asciiTheme="majorEastAsia" w:eastAsiaTheme="majorEastAsia" w:hAnsiTheme="majorEastAsia" w:cstheme="majorEastAsia" w:hint="eastAsia"/>
                      </w:rPr>
                      <w:instrText xml:space="preserve"> PAGE  \* MERGEFORMAT </w:instrText>
                    </w:r>
                    <w:r>
                      <w:rPr>
                        <w:rFonts w:asciiTheme="majorEastAsia" w:eastAsiaTheme="majorEastAsia" w:hAnsiTheme="majorEastAsia" w:cstheme="majorEastAsia" w:hint="eastAsia"/>
                      </w:rPr>
                      <w:fldChar w:fldCharType="separate"/>
                    </w:r>
                    <w:r>
                      <w:rPr>
                        <w:rFonts w:asciiTheme="majorEastAsia" w:eastAsiaTheme="majorEastAsia" w:hAnsiTheme="majorEastAsia" w:cstheme="majorEastAsia" w:hint="eastAsia"/>
                      </w:rPr>
                      <w:t>1</w:t>
                    </w:r>
                    <w:r>
                      <w:rPr>
                        <w:rFonts w:asciiTheme="majorEastAsia" w:eastAsiaTheme="majorEastAsia" w:hAnsiTheme="majorEastAsia" w:cstheme="majorEastAsia"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76672" behindDoc="0" locked="0" layoutInCell="1" allowOverlap="1" wp14:anchorId="7427ECB4" wp14:editId="3AB0A855">
              <wp:simplePos x="0" y="0"/>
              <wp:positionH relativeFrom="margin">
                <wp:posOffset>5310505</wp:posOffset>
              </wp:positionH>
              <wp:positionV relativeFrom="paragraph">
                <wp:posOffset>-31750</wp:posOffset>
              </wp:positionV>
              <wp:extent cx="1828800" cy="1828800"/>
              <wp:effectExtent l="0" t="0" r="12065"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7BF149" w14:textId="77777777" w:rsidR="00FB19D8" w:rsidRDefault="00FB19D8">
                          <w:pPr>
                            <w:pStyle w:val="aff5"/>
                            <w:ind w:right="240" w:firstLine="360"/>
                            <w:rPr>
                              <w:rFonts w:asciiTheme="majorEastAsia" w:eastAsiaTheme="majorEastAsia" w:hAnsiTheme="majorEastAsia" w:cstheme="major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427ECB4" id="文本框 7" o:spid="_x0000_s1043" type="#_x0000_t202" style="position:absolute;left:0;text-align:left;margin-left:418.15pt;margin-top:-2.5pt;width:2in;height:2in;z-index:25167667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" filled="f" stroked="f" strokeweight=".5pt">
              <v:textbox style="mso-fit-shape-to-text:t" inset="0,0,0,0">
                <w:txbxContent>
                  <w:p w14:paraId="7C7BF149" w14:textId="77777777" w:rsidR="00FB19D8" w:rsidRDefault="00FB19D8">
                    <w:pPr>
                      <w:pStyle w:val="aff5"/>
                      <w:ind w:right="240" w:firstLine="360"/>
                      <w:rPr>
                        <w:rFonts w:asciiTheme="majorEastAsia" w:eastAsiaTheme="majorEastAsia" w:hAnsiTheme="majorEastAsia" w:cstheme="majorEastAsia"/>
                      </w:rPr>
                    </w:pP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263690EF" wp14:editId="1662E250">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FD1C70" w14:textId="77777777" w:rsidR="00FB19D8" w:rsidRDefault="00FB19D8">
                          <w:pPr>
                            <w:pStyle w:val="aff5"/>
                            <w:ind w:right="240"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263690EF" id="文本框 6" o:spid="_x0000_s1044" type="#_x0000_t202" style="position:absolute;left:0;text-align:left;margin-left:0;margin-top:0;width:2in;height:2in;z-index:2516756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QNJ+1kAgAAEgUAAA4AAAAAAAAAAAAAAAAALgIAAGRycy9lMm9Eb2Mu&#10;eG1sUEsBAi0AFAAGAAgAAAAhAHGq0bnXAAAABQEAAA8AAAAAAAAAAAAAAAAAvgQAAGRycy9kb3du&#10;cmV2LnhtbFBLBQYAAAAABAAEAPMAAADCBQAAAAA=&#10;" filled="f" stroked="f" strokeweight=".5pt">
              <v:textbox style="mso-fit-shape-to-text:t" inset="0,0,0,0">
                <w:txbxContent>
                  <w:p w14:paraId="0CFD1C70" w14:textId="77777777" w:rsidR="00FB19D8" w:rsidRDefault="00FB19D8">
                    <w:pPr>
                      <w:pStyle w:val="aff5"/>
                      <w:ind w:right="240" w:firstLine="360"/>
                    </w:pPr>
                  </w:p>
                </w:txbxContent>
              </v:textbox>
              <w10:wrap anchorx="margin"/>
            </v:shape>
          </w:pict>
        </mc:Fallback>
      </mc:AlternateContent>
    </w:r>
    <w:r>
      <w:rPr>
        <w:noProof/>
      </w:rPr>
      <mc:AlternateContent>
        <mc:Choice Requires="wps">
          <w:drawing>
            <wp:anchor distT="0" distB="0" distL="114300" distR="114300" simplePos="0" relativeHeight="251672576" behindDoc="0" locked="0" layoutInCell="1" allowOverlap="1" wp14:anchorId="6A90E775" wp14:editId="540C6FE2">
              <wp:simplePos x="0" y="0"/>
              <wp:positionH relativeFrom="margin">
                <wp:posOffset>5466715</wp:posOffset>
              </wp:positionH>
              <wp:positionV relativeFrom="paragraph">
                <wp:posOffset>196850</wp:posOffset>
              </wp:positionV>
              <wp:extent cx="625475" cy="2133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25475" cy="213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3AED1" w14:textId="77777777" w:rsidR="00FB19D8" w:rsidRDefault="00FB19D8"/>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w14:anchorId="6A90E775" id="文本框 3" o:spid="_x0000_s1045" type="#_x0000_t202" style="position:absolute;left:0;text-align:left;margin-left:430.45pt;margin-top:15.5pt;width:49.25pt;height:16.8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" filled="f" stroked="f" strokeweight=".5pt">
              <v:textbox inset="0,0,0,0">
                <w:txbxContent>
                  <w:p w14:paraId="4B83AED1" w14:textId="77777777" w:rsidR="00FB19D8" w:rsidRDefault="00FB19D8"/>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7C2D1F05" wp14:editId="6A0BEE90">
              <wp:simplePos x="0" y="0"/>
              <wp:positionH relativeFrom="margin">
                <wp:align>outside</wp:align>
              </wp:positionH>
              <wp:positionV relativeFrom="paragraph">
                <wp:posOffset>0</wp:posOffset>
              </wp:positionV>
              <wp:extent cx="1828800" cy="1828800"/>
              <wp:effectExtent l="0" t="0" r="0" b="0"/>
              <wp:wrapNone/>
              <wp:docPr id="3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A40E718" w14:textId="77777777" w:rsidR="00FB19D8" w:rsidRDefault="00FB19D8">
                          <w:pPr>
                            <w:pStyle w:val="aff5"/>
                            <w:ind w:right="240" w:firstLine="360"/>
                            <w:rPr>
                              <w:color w:val="000000" w:themeColor="text1"/>
                            </w:rPr>
                          </w:pPr>
                        </w:p>
                      </w:txbxContent>
                    </wps:txbx>
                    <wps:bodyPr wrap="none" lIns="0" tIns="0" rIns="0" bIns="0" anchor="t" upright="1">
                      <a:spAutoFit/>
                    </wps:bodyPr>
                  </wps:wsp>
                </a:graphicData>
              </a:graphic>
            </wp:anchor>
          </w:drawing>
        </mc:Choice>
        <mc:Fallback>
          <w:pict>
            <v:shape w14:anchorId="7C2D1F05" id="_x0000_s104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" filled="f" stroked="f" strokeweight=".5pt">
              <v:textbox style="mso-fit-shape-to-text:t" inset="0,0,0,0">
                <w:txbxContent>
                  <w:p w14:paraId="5A40E718" w14:textId="77777777" w:rsidR="00FB19D8" w:rsidRDefault="00FB19D8">
                    <w:pPr>
                      <w:pStyle w:val="aff5"/>
                      <w:ind w:right="240" w:firstLine="360"/>
                      <w:rPr>
                        <w:color w:val="000000" w:themeColor="text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9948B" w14:textId="77777777" w:rsidR="00077B1E" w:rsidRDefault="00077B1E">
      <w:r>
        <w:separator/>
      </w:r>
    </w:p>
  </w:footnote>
  <w:footnote w:type="continuationSeparator" w:id="0">
    <w:p w14:paraId="0EC3F6A5" w14:textId="77777777" w:rsidR="00077B1E" w:rsidRDefault="00077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94DC5" w14:textId="77777777" w:rsidR="00FB19D8" w:rsidRDefault="00FB19D8">
    <w:pPr>
      <w:pStyle w:val="aff7"/>
      <w:ind w:firstLineChars="0" w:firstLine="0"/>
      <w:rPr>
        <w:rFonts w:ascii="黑体" w:eastAsia="黑体" w:hAnsi="黑体"/>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98EFD" w14:textId="77777777" w:rsidR="00FB19D8" w:rsidRDefault="006D77CF">
    <w:pPr>
      <w:pStyle w:val="affff"/>
      <w:spacing w:after="220"/>
      <w:rPr>
        <w:rFonts w:ascii="黑体" w:eastAsia="黑体"/>
        <w:szCs w:val="21"/>
      </w:rPr>
    </w:pPr>
    <w:r>
      <w:rPr>
        <w:rFonts w:ascii="黑体" w:eastAsia="黑体" w:hint="eastAsia"/>
        <w:szCs w:val="21"/>
      </w:rPr>
      <w:t>WB</w:t>
    </w:r>
    <w:r>
      <w:rPr>
        <w:rFonts w:ascii="黑体" w:eastAsia="黑体"/>
        <w:szCs w:val="21"/>
      </w:rPr>
      <w:t>/T XXXX</w:t>
    </w:r>
    <w:r>
      <w:rPr>
        <w:rFonts w:ascii="黑体" w:eastAsia="黑体"/>
        <w:szCs w:val="21"/>
      </w:rPr>
      <w:t>—</w:t>
    </w:r>
    <w:r>
      <w:rPr>
        <w:rFonts w:ascii="黑体" w:eastAsia="黑体"/>
        <w:szCs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41A3A" w14:textId="77777777" w:rsidR="00FB19D8" w:rsidRDefault="00FB19D8">
    <w:pPr>
      <w:pStyle w:val="aff7"/>
      <w:pBdr>
        <w:bottom w:val="none" w:sz="0" w:space="1"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14695F7"/>
    <w:multiLevelType w:val="singleLevel"/>
    <w:tmpl w:val="B14695F7"/>
    <w:lvl w:ilvl="0">
      <w:start w:val="1"/>
      <w:numFmt w:val="lowerLetter"/>
      <w:suff w:val="space"/>
      <w:lvlText w:val="%1)"/>
      <w:lvlJc w:val="left"/>
    </w:lvl>
  </w:abstractNum>
  <w:abstractNum w:abstractNumId="1" w15:restartNumberingAfterBreak="0">
    <w:nsid w:val="09245036"/>
    <w:multiLevelType w:val="multilevel"/>
    <w:tmpl w:val="0924503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93C6778"/>
    <w:multiLevelType w:val="multilevel"/>
    <w:tmpl w:val="093C6778"/>
    <w:lvl w:ilvl="0">
      <w:start w:val="1"/>
      <w:numFmt w:val="decimal"/>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2626776"/>
    <w:multiLevelType w:val="multilevel"/>
    <w:tmpl w:val="1262677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2A9217B"/>
    <w:multiLevelType w:val="multilevel"/>
    <w:tmpl w:val="12A9217B"/>
    <w:lvl w:ilvl="0">
      <w:start w:val="1"/>
      <w:numFmt w:val="lowerLetter"/>
      <w:lvlText w:val="%1)"/>
      <w:lvlJc w:val="left"/>
      <w:pPr>
        <w:ind w:left="840" w:hanging="420"/>
      </w:p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3C94C3C"/>
    <w:multiLevelType w:val="multilevel"/>
    <w:tmpl w:val="13C94C3C"/>
    <w:lvl w:ilvl="0">
      <w:start w:val="1"/>
      <w:numFmt w:val="decimal"/>
      <w:pStyle w:val="a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3DF7A82"/>
    <w:multiLevelType w:val="multilevel"/>
    <w:tmpl w:val="13DF7A82"/>
    <w:lvl w:ilvl="0">
      <w:start w:val="1"/>
      <w:numFmt w:val="lowerLetter"/>
      <w:lvlText w:val="%1)"/>
      <w:lvlJc w:val="left"/>
      <w:pPr>
        <w:ind w:left="840" w:hanging="420"/>
      </w:p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C1F190E"/>
    <w:multiLevelType w:val="multilevel"/>
    <w:tmpl w:val="1C1F190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1CBE6961"/>
    <w:multiLevelType w:val="multilevel"/>
    <w:tmpl w:val="1CBE6961"/>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0"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15:restartNumberingAfterBreak="0">
    <w:nsid w:val="22152615"/>
    <w:multiLevelType w:val="multilevel"/>
    <w:tmpl w:val="22152615"/>
    <w:lvl w:ilvl="0">
      <w:start w:val="1"/>
      <w:numFmt w:val="bullet"/>
      <w:pStyle w:val="a3"/>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12" w15:restartNumberingAfterBreak="0">
    <w:nsid w:val="2BB218C4"/>
    <w:multiLevelType w:val="multilevel"/>
    <w:tmpl w:val="2BB218C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407E65F9"/>
    <w:multiLevelType w:val="multilevel"/>
    <w:tmpl w:val="407E65F9"/>
    <w:lvl w:ilvl="0">
      <w:start w:val="1"/>
      <w:numFmt w:val="none"/>
      <w:pStyle w:val="a4"/>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4" w15:restartNumberingAfterBreak="0">
    <w:nsid w:val="46D22D8F"/>
    <w:multiLevelType w:val="multilevel"/>
    <w:tmpl w:val="46D22D8F"/>
    <w:lvl w:ilvl="0">
      <w:start w:val="1"/>
      <w:numFmt w:val="none"/>
      <w:pStyle w:val="a5"/>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5" w15:restartNumberingAfterBreak="0">
    <w:nsid w:val="4B733A5F"/>
    <w:multiLevelType w:val="multilevel"/>
    <w:tmpl w:val="4B733A5F"/>
    <w:lvl w:ilvl="0">
      <w:start w:val="1"/>
      <w:numFmt w:val="decimal"/>
      <w:pStyle w:val="a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6" w15:restartNumberingAfterBreak="0">
    <w:nsid w:val="4F67559B"/>
    <w:multiLevelType w:val="multilevel"/>
    <w:tmpl w:val="4F67559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51F310F8"/>
    <w:multiLevelType w:val="multilevel"/>
    <w:tmpl w:val="51F310F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15:restartNumberingAfterBreak="0">
    <w:nsid w:val="57243DA9"/>
    <w:multiLevelType w:val="multilevel"/>
    <w:tmpl w:val="57243DA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58FB67B0"/>
    <w:multiLevelType w:val="multilevel"/>
    <w:tmpl w:val="58FB67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CBA2541"/>
    <w:multiLevelType w:val="multilevel"/>
    <w:tmpl w:val="5CBA2541"/>
    <w:lvl w:ilvl="0">
      <w:start w:val="1"/>
      <w:numFmt w:val="lowerLetter"/>
      <w:lvlText w:val="%1)"/>
      <w:lvlJc w:val="left"/>
      <w:pPr>
        <w:ind w:left="840" w:hanging="420"/>
      </w:p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60CA7D82"/>
    <w:multiLevelType w:val="multilevel"/>
    <w:tmpl w:val="60CA7D8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2" w15:restartNumberingAfterBreak="0">
    <w:nsid w:val="649A4711"/>
    <w:multiLevelType w:val="multilevel"/>
    <w:tmpl w:val="649A4711"/>
    <w:lvl w:ilvl="0">
      <w:start w:val="1"/>
      <w:numFmt w:val="decimal"/>
      <w:lvlText w:val="%1"/>
      <w:lvlJc w:val="left"/>
      <w:pPr>
        <w:ind w:left="425" w:hanging="425"/>
      </w:pPr>
      <w:rPr>
        <w:rFonts w:hint="eastAsia"/>
      </w:rPr>
    </w:lvl>
    <w:lvl w:ilvl="1">
      <w:start w:val="1"/>
      <w:numFmt w:val="decimal"/>
      <w:pStyle w:val="a7"/>
      <w:lvlText w:val="%1.%2"/>
      <w:lvlJc w:val="left"/>
      <w:pPr>
        <w:ind w:left="992" w:hanging="567"/>
      </w:pPr>
      <w:rPr>
        <w:rFonts w:hint="eastAsia"/>
      </w:rPr>
    </w:lvl>
    <w:lvl w:ilvl="2">
      <w:start w:val="1"/>
      <w:numFmt w:val="decimal"/>
      <w:pStyle w:val="a8"/>
      <w:lvlText w:val="%1.%2.%3"/>
      <w:lvlJc w:val="left"/>
      <w:pPr>
        <w:ind w:left="1418" w:hanging="567"/>
      </w:pPr>
      <w:rPr>
        <w:rFonts w:hint="eastAsia"/>
      </w:rPr>
    </w:lvl>
    <w:lvl w:ilvl="3">
      <w:start w:val="1"/>
      <w:numFmt w:val="decimal"/>
      <w:pStyle w:val="a9"/>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CAB5E65"/>
    <w:multiLevelType w:val="singleLevel"/>
    <w:tmpl w:val="6CAB5E65"/>
    <w:lvl w:ilvl="0">
      <w:start w:val="1"/>
      <w:numFmt w:val="lowerLetter"/>
      <w:suff w:val="space"/>
      <w:lvlText w:val="%1)"/>
      <w:lvlJc w:val="left"/>
    </w:lvl>
  </w:abstractNum>
  <w:abstractNum w:abstractNumId="24"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360"/>
      </w:pPr>
      <w:rPr>
        <w:rFonts w:ascii="黑体" w:eastAsia="黑体" w:hAnsi="Times New Roman" w:cs="Times New Roman" w:hint="eastAsia"/>
        <w:b w:val="0"/>
        <w:i w:val="0"/>
        <w:sz w:val="21"/>
      </w:rPr>
    </w:lvl>
    <w:lvl w:ilvl="2">
      <w:start w:val="1"/>
      <w:numFmt w:val="decimal"/>
      <w:suff w:val="nothing"/>
      <w:lvlText w:val="%1%2.%3　"/>
      <w:lvlJc w:val="left"/>
      <w:pPr>
        <w:ind w:left="360"/>
      </w:pPr>
      <w:rPr>
        <w:rFonts w:ascii="黑体" w:eastAsia="黑体" w:hAnsi="Times New Roman" w:cs="Times New Roman" w:hint="eastAsia"/>
        <w:b w:val="0"/>
        <w:i w:val="0"/>
        <w:sz w:val="21"/>
      </w:rPr>
    </w:lvl>
    <w:lvl w:ilvl="3">
      <w:start w:val="1"/>
      <w:numFmt w:val="decimal"/>
      <w:suff w:val="nothing"/>
      <w:lvlText w:val="%1%2.%3.%4　"/>
      <w:lvlJc w:val="left"/>
      <w:pPr>
        <w:ind w:left="1260"/>
      </w:pPr>
      <w:rPr>
        <w:rFonts w:ascii="黑体" w:eastAsia="黑体" w:hAnsi="Times New Roman" w:cs="Times New Roman" w:hint="eastAsia"/>
        <w:b w:val="0"/>
        <w:i w:val="0"/>
        <w:color w:val="00000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a"/>
      <w:suff w:val="nothing"/>
      <w:lvlText w:val="%1%2.%3.%4.%5.%6　"/>
      <w:lvlJc w:val="left"/>
      <w:rPr>
        <w:rFonts w:ascii="黑体" w:eastAsia="黑体" w:hAnsi="Times New Roman" w:cs="Times New Roman" w:hint="eastAsia"/>
        <w:b w:val="0"/>
        <w:i w:val="0"/>
        <w:sz w:val="21"/>
      </w:rPr>
    </w:lvl>
    <w:lvl w:ilvl="6">
      <w:start w:val="1"/>
      <w:numFmt w:val="decimal"/>
      <w:pStyle w:val="ab"/>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5" w15:restartNumberingAfterBreak="0">
    <w:nsid w:val="6D6C07CD"/>
    <w:multiLevelType w:val="multilevel"/>
    <w:tmpl w:val="6D6C07CD"/>
    <w:lvl w:ilvl="0">
      <w:start w:val="1"/>
      <w:numFmt w:val="lowerLetter"/>
      <w:pStyle w:val="ac"/>
      <w:lvlText w:val="%1)"/>
      <w:lvlJc w:val="left"/>
      <w:pPr>
        <w:tabs>
          <w:tab w:val="left" w:pos="839"/>
        </w:tabs>
        <w:ind w:left="839" w:hanging="419"/>
      </w:pPr>
      <w:rPr>
        <w:rFonts w:ascii="宋体" w:eastAsia="宋体" w:hint="eastAsia"/>
        <w:b w:val="0"/>
        <w:i w:val="0"/>
        <w:sz w:val="21"/>
      </w:rPr>
    </w:lvl>
    <w:lvl w:ilvl="1">
      <w:start w:val="1"/>
      <w:numFmt w:val="decimal"/>
      <w:pStyle w:val="a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6" w15:restartNumberingAfterBreak="0">
    <w:nsid w:val="6E81267A"/>
    <w:multiLevelType w:val="multilevel"/>
    <w:tmpl w:val="6E81267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15:restartNumberingAfterBreak="0">
    <w:nsid w:val="708B4D59"/>
    <w:multiLevelType w:val="multilevel"/>
    <w:tmpl w:val="708B4D5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70A240C6"/>
    <w:multiLevelType w:val="multilevel"/>
    <w:tmpl w:val="70A240C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15:restartNumberingAfterBreak="0">
    <w:nsid w:val="76933334"/>
    <w:multiLevelType w:val="multilevel"/>
    <w:tmpl w:val="76933334"/>
    <w:lvl w:ilvl="0">
      <w:start w:val="1"/>
      <w:numFmt w:val="none"/>
      <w:pStyle w:val="ae"/>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0" w15:restartNumberingAfterBreak="0">
    <w:nsid w:val="77D631B9"/>
    <w:multiLevelType w:val="multilevel"/>
    <w:tmpl w:val="77D631B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9"/>
  </w:num>
  <w:num w:numId="2">
    <w:abstractNumId w:val="13"/>
  </w:num>
  <w:num w:numId="3">
    <w:abstractNumId w:val="24"/>
  </w:num>
  <w:num w:numId="4">
    <w:abstractNumId w:val="11"/>
  </w:num>
  <w:num w:numId="5">
    <w:abstractNumId w:val="14"/>
  </w:num>
  <w:num w:numId="6">
    <w:abstractNumId w:val="2"/>
  </w:num>
  <w:num w:numId="7">
    <w:abstractNumId w:val="25"/>
  </w:num>
  <w:num w:numId="8">
    <w:abstractNumId w:val="15"/>
  </w:num>
  <w:num w:numId="9">
    <w:abstractNumId w:val="3"/>
  </w:num>
  <w:num w:numId="10">
    <w:abstractNumId w:val="10"/>
  </w:num>
  <w:num w:numId="11">
    <w:abstractNumId w:val="6"/>
  </w:num>
  <w:num w:numId="12">
    <w:abstractNumId w:val="22"/>
  </w:num>
  <w:num w:numId="13">
    <w:abstractNumId w:val="30"/>
  </w:num>
  <w:num w:numId="14">
    <w:abstractNumId w:val="4"/>
  </w:num>
  <w:num w:numId="15">
    <w:abstractNumId w:val="20"/>
  </w:num>
  <w:num w:numId="16">
    <w:abstractNumId w:val="7"/>
  </w:num>
  <w:num w:numId="17">
    <w:abstractNumId w:val="21"/>
  </w:num>
  <w:num w:numId="18">
    <w:abstractNumId w:val="9"/>
  </w:num>
  <w:num w:numId="19">
    <w:abstractNumId w:val="5"/>
  </w:num>
  <w:num w:numId="20">
    <w:abstractNumId w:val="19"/>
  </w:num>
  <w:num w:numId="21">
    <w:abstractNumId w:val="1"/>
  </w:num>
  <w:num w:numId="22">
    <w:abstractNumId w:val="28"/>
  </w:num>
  <w:num w:numId="23">
    <w:abstractNumId w:val="26"/>
  </w:num>
  <w:num w:numId="24">
    <w:abstractNumId w:val="16"/>
  </w:num>
  <w:num w:numId="25">
    <w:abstractNumId w:val="8"/>
  </w:num>
  <w:num w:numId="26">
    <w:abstractNumId w:val="17"/>
  </w:num>
  <w:num w:numId="27">
    <w:abstractNumId w:val="12"/>
  </w:num>
  <w:num w:numId="28">
    <w:abstractNumId w:val="18"/>
  </w:num>
  <w:num w:numId="29">
    <w:abstractNumId w:val="27"/>
  </w:num>
  <w:num w:numId="30">
    <w:abstractNumId w:val="0"/>
  </w:num>
  <w:num w:numId="3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风浪禹">
    <w15:presenceInfo w15:providerId="None" w15:userId="风浪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83E"/>
    <w:rsid w:val="000006C4"/>
    <w:rsid w:val="00001292"/>
    <w:rsid w:val="000017ED"/>
    <w:rsid w:val="00001BE1"/>
    <w:rsid w:val="00002038"/>
    <w:rsid w:val="00002336"/>
    <w:rsid w:val="00002790"/>
    <w:rsid w:val="000027F5"/>
    <w:rsid w:val="00002863"/>
    <w:rsid w:val="00003278"/>
    <w:rsid w:val="000039AB"/>
    <w:rsid w:val="00003D35"/>
    <w:rsid w:val="00004458"/>
    <w:rsid w:val="00004467"/>
    <w:rsid w:val="000045DD"/>
    <w:rsid w:val="000049DB"/>
    <w:rsid w:val="00004C9F"/>
    <w:rsid w:val="00004CCB"/>
    <w:rsid w:val="000053D6"/>
    <w:rsid w:val="00005536"/>
    <w:rsid w:val="00005A46"/>
    <w:rsid w:val="00005D8D"/>
    <w:rsid w:val="000061D0"/>
    <w:rsid w:val="00006F8E"/>
    <w:rsid w:val="00006FD5"/>
    <w:rsid w:val="0000715D"/>
    <w:rsid w:val="0000750F"/>
    <w:rsid w:val="00007AA1"/>
    <w:rsid w:val="00007D3F"/>
    <w:rsid w:val="00007E68"/>
    <w:rsid w:val="000111F3"/>
    <w:rsid w:val="000115A3"/>
    <w:rsid w:val="00012205"/>
    <w:rsid w:val="00012909"/>
    <w:rsid w:val="000132A3"/>
    <w:rsid w:val="0001354F"/>
    <w:rsid w:val="00013CD3"/>
    <w:rsid w:val="00014068"/>
    <w:rsid w:val="00014E3E"/>
    <w:rsid w:val="000150FD"/>
    <w:rsid w:val="0001544B"/>
    <w:rsid w:val="000164B6"/>
    <w:rsid w:val="000164CF"/>
    <w:rsid w:val="00016833"/>
    <w:rsid w:val="00016E8B"/>
    <w:rsid w:val="000203E9"/>
    <w:rsid w:val="000207D9"/>
    <w:rsid w:val="000207FA"/>
    <w:rsid w:val="00020D32"/>
    <w:rsid w:val="00020D5F"/>
    <w:rsid w:val="0002135D"/>
    <w:rsid w:val="00021974"/>
    <w:rsid w:val="00021D8B"/>
    <w:rsid w:val="00023ABD"/>
    <w:rsid w:val="0002596B"/>
    <w:rsid w:val="00025C3E"/>
    <w:rsid w:val="00025C8F"/>
    <w:rsid w:val="00026143"/>
    <w:rsid w:val="000267E9"/>
    <w:rsid w:val="00026AE2"/>
    <w:rsid w:val="00027062"/>
    <w:rsid w:val="00027681"/>
    <w:rsid w:val="00027858"/>
    <w:rsid w:val="00027BF3"/>
    <w:rsid w:val="000302B5"/>
    <w:rsid w:val="00030410"/>
    <w:rsid w:val="000307AE"/>
    <w:rsid w:val="00030D3D"/>
    <w:rsid w:val="00030D80"/>
    <w:rsid w:val="00031EC5"/>
    <w:rsid w:val="000327CA"/>
    <w:rsid w:val="00032BF9"/>
    <w:rsid w:val="00032DAE"/>
    <w:rsid w:val="00032E55"/>
    <w:rsid w:val="00032FB2"/>
    <w:rsid w:val="00033557"/>
    <w:rsid w:val="00033BA6"/>
    <w:rsid w:val="00033C8E"/>
    <w:rsid w:val="000349EA"/>
    <w:rsid w:val="00034B70"/>
    <w:rsid w:val="00034D48"/>
    <w:rsid w:val="00035524"/>
    <w:rsid w:val="00036393"/>
    <w:rsid w:val="0003680E"/>
    <w:rsid w:val="00036F45"/>
    <w:rsid w:val="000370F6"/>
    <w:rsid w:val="000371F9"/>
    <w:rsid w:val="00037A9E"/>
    <w:rsid w:val="00037E82"/>
    <w:rsid w:val="00040395"/>
    <w:rsid w:val="000405D6"/>
    <w:rsid w:val="00040CE0"/>
    <w:rsid w:val="00040FF0"/>
    <w:rsid w:val="00041139"/>
    <w:rsid w:val="0004116E"/>
    <w:rsid w:val="00041917"/>
    <w:rsid w:val="00042000"/>
    <w:rsid w:val="000426EB"/>
    <w:rsid w:val="00042BB6"/>
    <w:rsid w:val="00042C4F"/>
    <w:rsid w:val="00042E5C"/>
    <w:rsid w:val="0004319D"/>
    <w:rsid w:val="00043D44"/>
    <w:rsid w:val="000448B5"/>
    <w:rsid w:val="00044D40"/>
    <w:rsid w:val="00045358"/>
    <w:rsid w:val="00045490"/>
    <w:rsid w:val="0004557A"/>
    <w:rsid w:val="0004606C"/>
    <w:rsid w:val="0004636B"/>
    <w:rsid w:val="00046E44"/>
    <w:rsid w:val="00047945"/>
    <w:rsid w:val="00047DF9"/>
    <w:rsid w:val="0005026B"/>
    <w:rsid w:val="000516EF"/>
    <w:rsid w:val="000517FC"/>
    <w:rsid w:val="00051C62"/>
    <w:rsid w:val="00052844"/>
    <w:rsid w:val="00052EAD"/>
    <w:rsid w:val="00052FFD"/>
    <w:rsid w:val="00053A0B"/>
    <w:rsid w:val="00053AAC"/>
    <w:rsid w:val="00053B6B"/>
    <w:rsid w:val="00053E4B"/>
    <w:rsid w:val="0005405F"/>
    <w:rsid w:val="0005414B"/>
    <w:rsid w:val="00054505"/>
    <w:rsid w:val="00055992"/>
    <w:rsid w:val="0005613F"/>
    <w:rsid w:val="000561FC"/>
    <w:rsid w:val="0005667D"/>
    <w:rsid w:val="00056705"/>
    <w:rsid w:val="000572B9"/>
    <w:rsid w:val="000573D4"/>
    <w:rsid w:val="00057B2A"/>
    <w:rsid w:val="00060065"/>
    <w:rsid w:val="0006028D"/>
    <w:rsid w:val="000602C4"/>
    <w:rsid w:val="0006034A"/>
    <w:rsid w:val="00060418"/>
    <w:rsid w:val="000609B6"/>
    <w:rsid w:val="000616EA"/>
    <w:rsid w:val="0006184C"/>
    <w:rsid w:val="00061C8A"/>
    <w:rsid w:val="00061F4A"/>
    <w:rsid w:val="00062AA4"/>
    <w:rsid w:val="000636E1"/>
    <w:rsid w:val="000637F5"/>
    <w:rsid w:val="00063D75"/>
    <w:rsid w:val="00064B51"/>
    <w:rsid w:val="000653F9"/>
    <w:rsid w:val="00065B54"/>
    <w:rsid w:val="00065BE5"/>
    <w:rsid w:val="000662DC"/>
    <w:rsid w:val="0006642E"/>
    <w:rsid w:val="0006652E"/>
    <w:rsid w:val="00066638"/>
    <w:rsid w:val="000678E6"/>
    <w:rsid w:val="000713AD"/>
    <w:rsid w:val="0007143B"/>
    <w:rsid w:val="000715AA"/>
    <w:rsid w:val="0007163E"/>
    <w:rsid w:val="00071A97"/>
    <w:rsid w:val="00071DB3"/>
    <w:rsid w:val="00072693"/>
    <w:rsid w:val="00072850"/>
    <w:rsid w:val="0007288A"/>
    <w:rsid w:val="00072950"/>
    <w:rsid w:val="000729C6"/>
    <w:rsid w:val="0007304A"/>
    <w:rsid w:val="0007373A"/>
    <w:rsid w:val="00073DC8"/>
    <w:rsid w:val="00073F19"/>
    <w:rsid w:val="000745E6"/>
    <w:rsid w:val="000746DC"/>
    <w:rsid w:val="000748D7"/>
    <w:rsid w:val="0007507A"/>
    <w:rsid w:val="000752AF"/>
    <w:rsid w:val="000752FF"/>
    <w:rsid w:val="00075A7B"/>
    <w:rsid w:val="00075DD5"/>
    <w:rsid w:val="000760F0"/>
    <w:rsid w:val="00076D17"/>
    <w:rsid w:val="0007725C"/>
    <w:rsid w:val="00077970"/>
    <w:rsid w:val="00077B1E"/>
    <w:rsid w:val="0008008E"/>
    <w:rsid w:val="00080AEB"/>
    <w:rsid w:val="000813BC"/>
    <w:rsid w:val="000817F6"/>
    <w:rsid w:val="00081DEC"/>
    <w:rsid w:val="000828DF"/>
    <w:rsid w:val="00082A5C"/>
    <w:rsid w:val="00082D8F"/>
    <w:rsid w:val="00083075"/>
    <w:rsid w:val="000837FE"/>
    <w:rsid w:val="00084630"/>
    <w:rsid w:val="00084B36"/>
    <w:rsid w:val="00085069"/>
    <w:rsid w:val="00085274"/>
    <w:rsid w:val="0008534A"/>
    <w:rsid w:val="000866C0"/>
    <w:rsid w:val="000866DB"/>
    <w:rsid w:val="0008765C"/>
    <w:rsid w:val="00087833"/>
    <w:rsid w:val="00087A34"/>
    <w:rsid w:val="00090734"/>
    <w:rsid w:val="000912A4"/>
    <w:rsid w:val="00091AC4"/>
    <w:rsid w:val="00091DC6"/>
    <w:rsid w:val="00092D0A"/>
    <w:rsid w:val="00092DE0"/>
    <w:rsid w:val="000931CC"/>
    <w:rsid w:val="0009396D"/>
    <w:rsid w:val="00093D55"/>
    <w:rsid w:val="00093D70"/>
    <w:rsid w:val="000946FF"/>
    <w:rsid w:val="00094D13"/>
    <w:rsid w:val="00094F95"/>
    <w:rsid w:val="000956C9"/>
    <w:rsid w:val="00095CF3"/>
    <w:rsid w:val="00095E48"/>
    <w:rsid w:val="00095E58"/>
    <w:rsid w:val="00096A7A"/>
    <w:rsid w:val="0009757F"/>
    <w:rsid w:val="000977A2"/>
    <w:rsid w:val="00097CD3"/>
    <w:rsid w:val="000A0F5B"/>
    <w:rsid w:val="000A123F"/>
    <w:rsid w:val="000A15D2"/>
    <w:rsid w:val="000A1C11"/>
    <w:rsid w:val="000A1ED8"/>
    <w:rsid w:val="000A2371"/>
    <w:rsid w:val="000A2BF3"/>
    <w:rsid w:val="000A3A20"/>
    <w:rsid w:val="000A3C5B"/>
    <w:rsid w:val="000A4552"/>
    <w:rsid w:val="000A520F"/>
    <w:rsid w:val="000A6555"/>
    <w:rsid w:val="000A7531"/>
    <w:rsid w:val="000B0B44"/>
    <w:rsid w:val="000B0E36"/>
    <w:rsid w:val="000B102A"/>
    <w:rsid w:val="000B13DB"/>
    <w:rsid w:val="000B197C"/>
    <w:rsid w:val="000B1F70"/>
    <w:rsid w:val="000B2347"/>
    <w:rsid w:val="000B23E1"/>
    <w:rsid w:val="000B2561"/>
    <w:rsid w:val="000B2603"/>
    <w:rsid w:val="000B26BF"/>
    <w:rsid w:val="000B36CF"/>
    <w:rsid w:val="000B36E9"/>
    <w:rsid w:val="000B416A"/>
    <w:rsid w:val="000B421E"/>
    <w:rsid w:val="000B43FE"/>
    <w:rsid w:val="000B4D08"/>
    <w:rsid w:val="000B4FAC"/>
    <w:rsid w:val="000B5A22"/>
    <w:rsid w:val="000B6094"/>
    <w:rsid w:val="000B6507"/>
    <w:rsid w:val="000B6555"/>
    <w:rsid w:val="000B6D45"/>
    <w:rsid w:val="000B6E0B"/>
    <w:rsid w:val="000B713A"/>
    <w:rsid w:val="000B77B3"/>
    <w:rsid w:val="000C2403"/>
    <w:rsid w:val="000C2E1B"/>
    <w:rsid w:val="000C2EA4"/>
    <w:rsid w:val="000C2F95"/>
    <w:rsid w:val="000C31BD"/>
    <w:rsid w:val="000C3553"/>
    <w:rsid w:val="000C35A0"/>
    <w:rsid w:val="000C3675"/>
    <w:rsid w:val="000C3A22"/>
    <w:rsid w:val="000C3C3F"/>
    <w:rsid w:val="000C42C3"/>
    <w:rsid w:val="000C47EC"/>
    <w:rsid w:val="000C4877"/>
    <w:rsid w:val="000C4ED2"/>
    <w:rsid w:val="000C5170"/>
    <w:rsid w:val="000C5490"/>
    <w:rsid w:val="000C61A5"/>
    <w:rsid w:val="000C6489"/>
    <w:rsid w:val="000C687D"/>
    <w:rsid w:val="000C7794"/>
    <w:rsid w:val="000C77B1"/>
    <w:rsid w:val="000C77BD"/>
    <w:rsid w:val="000C77E5"/>
    <w:rsid w:val="000C784F"/>
    <w:rsid w:val="000C7B0C"/>
    <w:rsid w:val="000C7FF2"/>
    <w:rsid w:val="000D00FD"/>
    <w:rsid w:val="000D06BC"/>
    <w:rsid w:val="000D0989"/>
    <w:rsid w:val="000D1175"/>
    <w:rsid w:val="000D233C"/>
    <w:rsid w:val="000D2C46"/>
    <w:rsid w:val="000D2F74"/>
    <w:rsid w:val="000D3108"/>
    <w:rsid w:val="000D3287"/>
    <w:rsid w:val="000D389F"/>
    <w:rsid w:val="000D45DA"/>
    <w:rsid w:val="000D492D"/>
    <w:rsid w:val="000D49EA"/>
    <w:rsid w:val="000D4D7F"/>
    <w:rsid w:val="000D5503"/>
    <w:rsid w:val="000D6840"/>
    <w:rsid w:val="000D78AA"/>
    <w:rsid w:val="000D79DF"/>
    <w:rsid w:val="000D7BAB"/>
    <w:rsid w:val="000D7C1F"/>
    <w:rsid w:val="000E0168"/>
    <w:rsid w:val="000E01D0"/>
    <w:rsid w:val="000E03C4"/>
    <w:rsid w:val="000E07AB"/>
    <w:rsid w:val="000E08FC"/>
    <w:rsid w:val="000E09E4"/>
    <w:rsid w:val="000E0E1B"/>
    <w:rsid w:val="000E140F"/>
    <w:rsid w:val="000E1CA9"/>
    <w:rsid w:val="000E2410"/>
    <w:rsid w:val="000E2B8F"/>
    <w:rsid w:val="000E2BE6"/>
    <w:rsid w:val="000E2CFB"/>
    <w:rsid w:val="000E2E84"/>
    <w:rsid w:val="000E41A8"/>
    <w:rsid w:val="000E435E"/>
    <w:rsid w:val="000E461F"/>
    <w:rsid w:val="000E4E9D"/>
    <w:rsid w:val="000E5344"/>
    <w:rsid w:val="000E5360"/>
    <w:rsid w:val="000E5505"/>
    <w:rsid w:val="000E551B"/>
    <w:rsid w:val="000E564D"/>
    <w:rsid w:val="000E5971"/>
    <w:rsid w:val="000E5B91"/>
    <w:rsid w:val="000E630E"/>
    <w:rsid w:val="000E6375"/>
    <w:rsid w:val="000E668F"/>
    <w:rsid w:val="000E66F4"/>
    <w:rsid w:val="000E6791"/>
    <w:rsid w:val="000E6E45"/>
    <w:rsid w:val="000F0192"/>
    <w:rsid w:val="000F034D"/>
    <w:rsid w:val="000F0B20"/>
    <w:rsid w:val="000F13EE"/>
    <w:rsid w:val="000F14FB"/>
    <w:rsid w:val="000F1A5A"/>
    <w:rsid w:val="000F1DF6"/>
    <w:rsid w:val="000F2852"/>
    <w:rsid w:val="000F28EE"/>
    <w:rsid w:val="000F29DD"/>
    <w:rsid w:val="000F3353"/>
    <w:rsid w:val="000F38B9"/>
    <w:rsid w:val="000F4344"/>
    <w:rsid w:val="000F4D5A"/>
    <w:rsid w:val="000F5226"/>
    <w:rsid w:val="000F588D"/>
    <w:rsid w:val="000F5C3A"/>
    <w:rsid w:val="000F63B4"/>
    <w:rsid w:val="000F716B"/>
    <w:rsid w:val="000F7334"/>
    <w:rsid w:val="000F7483"/>
    <w:rsid w:val="000F7A4B"/>
    <w:rsid w:val="00100C94"/>
    <w:rsid w:val="00100F6E"/>
    <w:rsid w:val="001010F0"/>
    <w:rsid w:val="0010156C"/>
    <w:rsid w:val="001019B4"/>
    <w:rsid w:val="001023E3"/>
    <w:rsid w:val="00102428"/>
    <w:rsid w:val="001024C7"/>
    <w:rsid w:val="00102A95"/>
    <w:rsid w:val="00103193"/>
    <w:rsid w:val="001045E2"/>
    <w:rsid w:val="00104EA0"/>
    <w:rsid w:val="001050AF"/>
    <w:rsid w:val="0010597F"/>
    <w:rsid w:val="00105C78"/>
    <w:rsid w:val="00106997"/>
    <w:rsid w:val="00106D89"/>
    <w:rsid w:val="001071EB"/>
    <w:rsid w:val="00107D16"/>
    <w:rsid w:val="00107EFA"/>
    <w:rsid w:val="00111762"/>
    <w:rsid w:val="001118C8"/>
    <w:rsid w:val="00111A28"/>
    <w:rsid w:val="00112FFB"/>
    <w:rsid w:val="001131C6"/>
    <w:rsid w:val="001133BE"/>
    <w:rsid w:val="00113505"/>
    <w:rsid w:val="0011392A"/>
    <w:rsid w:val="00113AB6"/>
    <w:rsid w:val="0011405D"/>
    <w:rsid w:val="00114315"/>
    <w:rsid w:val="001146B9"/>
    <w:rsid w:val="00114E3D"/>
    <w:rsid w:val="0011549A"/>
    <w:rsid w:val="001155AB"/>
    <w:rsid w:val="001155BF"/>
    <w:rsid w:val="00115D50"/>
    <w:rsid w:val="001168EA"/>
    <w:rsid w:val="00116B88"/>
    <w:rsid w:val="00116D9D"/>
    <w:rsid w:val="00116F61"/>
    <w:rsid w:val="001170A0"/>
    <w:rsid w:val="00117A67"/>
    <w:rsid w:val="00120122"/>
    <w:rsid w:val="00120D41"/>
    <w:rsid w:val="0012212A"/>
    <w:rsid w:val="001238C9"/>
    <w:rsid w:val="00123DE5"/>
    <w:rsid w:val="00124364"/>
    <w:rsid w:val="00124DDA"/>
    <w:rsid w:val="00124F33"/>
    <w:rsid w:val="0012579A"/>
    <w:rsid w:val="0012583D"/>
    <w:rsid w:val="00125AF8"/>
    <w:rsid w:val="001266FE"/>
    <w:rsid w:val="00126E13"/>
    <w:rsid w:val="0012723F"/>
    <w:rsid w:val="001279F6"/>
    <w:rsid w:val="00127CEA"/>
    <w:rsid w:val="00130A59"/>
    <w:rsid w:val="00131024"/>
    <w:rsid w:val="001311CD"/>
    <w:rsid w:val="0013161D"/>
    <w:rsid w:val="00132D54"/>
    <w:rsid w:val="00133338"/>
    <w:rsid w:val="00133D97"/>
    <w:rsid w:val="00134064"/>
    <w:rsid w:val="00134371"/>
    <w:rsid w:val="001349C7"/>
    <w:rsid w:val="00134D65"/>
    <w:rsid w:val="0013682C"/>
    <w:rsid w:val="00136DC0"/>
    <w:rsid w:val="00136F60"/>
    <w:rsid w:val="00137748"/>
    <w:rsid w:val="0013783C"/>
    <w:rsid w:val="00137D74"/>
    <w:rsid w:val="00137D89"/>
    <w:rsid w:val="00137FC1"/>
    <w:rsid w:val="001400AF"/>
    <w:rsid w:val="001403DA"/>
    <w:rsid w:val="00140CF3"/>
    <w:rsid w:val="0014192C"/>
    <w:rsid w:val="0014227B"/>
    <w:rsid w:val="00142497"/>
    <w:rsid w:val="00143799"/>
    <w:rsid w:val="00143AF9"/>
    <w:rsid w:val="00143C27"/>
    <w:rsid w:val="001443CC"/>
    <w:rsid w:val="00144F89"/>
    <w:rsid w:val="00145609"/>
    <w:rsid w:val="0014564B"/>
    <w:rsid w:val="00145820"/>
    <w:rsid w:val="00146270"/>
    <w:rsid w:val="00146ECC"/>
    <w:rsid w:val="00147250"/>
    <w:rsid w:val="0014792A"/>
    <w:rsid w:val="00147D66"/>
    <w:rsid w:val="001507B4"/>
    <w:rsid w:val="001507D4"/>
    <w:rsid w:val="001507F5"/>
    <w:rsid w:val="00150CD0"/>
    <w:rsid w:val="00150F8D"/>
    <w:rsid w:val="0015103E"/>
    <w:rsid w:val="001519FB"/>
    <w:rsid w:val="00151D04"/>
    <w:rsid w:val="001524B5"/>
    <w:rsid w:val="00152AC7"/>
    <w:rsid w:val="00153E0B"/>
    <w:rsid w:val="00154142"/>
    <w:rsid w:val="0015417E"/>
    <w:rsid w:val="00154467"/>
    <w:rsid w:val="001546E8"/>
    <w:rsid w:val="00154B8E"/>
    <w:rsid w:val="00155910"/>
    <w:rsid w:val="001564CE"/>
    <w:rsid w:val="001567E7"/>
    <w:rsid w:val="00157911"/>
    <w:rsid w:val="00157CBF"/>
    <w:rsid w:val="00157E02"/>
    <w:rsid w:val="00160053"/>
    <w:rsid w:val="00161771"/>
    <w:rsid w:val="00161B47"/>
    <w:rsid w:val="00161DC8"/>
    <w:rsid w:val="00161EC3"/>
    <w:rsid w:val="001632A2"/>
    <w:rsid w:val="001634D1"/>
    <w:rsid w:val="00163801"/>
    <w:rsid w:val="00163B89"/>
    <w:rsid w:val="00163BDD"/>
    <w:rsid w:val="0016474A"/>
    <w:rsid w:val="001647AA"/>
    <w:rsid w:val="00164C73"/>
    <w:rsid w:val="001660E5"/>
    <w:rsid w:val="00167050"/>
    <w:rsid w:val="001675A2"/>
    <w:rsid w:val="00167C6A"/>
    <w:rsid w:val="00170B85"/>
    <w:rsid w:val="00170D47"/>
    <w:rsid w:val="00171376"/>
    <w:rsid w:val="001718DC"/>
    <w:rsid w:val="00171FF5"/>
    <w:rsid w:val="001720E8"/>
    <w:rsid w:val="00172308"/>
    <w:rsid w:val="00172794"/>
    <w:rsid w:val="00172C72"/>
    <w:rsid w:val="00172EFD"/>
    <w:rsid w:val="00173C2A"/>
    <w:rsid w:val="00173FA8"/>
    <w:rsid w:val="001744DA"/>
    <w:rsid w:val="00174D2E"/>
    <w:rsid w:val="00175080"/>
    <w:rsid w:val="001752EF"/>
    <w:rsid w:val="00175581"/>
    <w:rsid w:val="001755A6"/>
    <w:rsid w:val="00175860"/>
    <w:rsid w:val="00175923"/>
    <w:rsid w:val="00175DCF"/>
    <w:rsid w:val="0017674A"/>
    <w:rsid w:val="00176CE5"/>
    <w:rsid w:val="00176F08"/>
    <w:rsid w:val="0017701E"/>
    <w:rsid w:val="00177133"/>
    <w:rsid w:val="00177372"/>
    <w:rsid w:val="00177495"/>
    <w:rsid w:val="001775DB"/>
    <w:rsid w:val="00177765"/>
    <w:rsid w:val="00177B19"/>
    <w:rsid w:val="00177FF2"/>
    <w:rsid w:val="0018015D"/>
    <w:rsid w:val="00180C58"/>
    <w:rsid w:val="00180CCE"/>
    <w:rsid w:val="00180F52"/>
    <w:rsid w:val="00181F5A"/>
    <w:rsid w:val="001823CC"/>
    <w:rsid w:val="00182684"/>
    <w:rsid w:val="00182692"/>
    <w:rsid w:val="001829F2"/>
    <w:rsid w:val="00182C22"/>
    <w:rsid w:val="001832F1"/>
    <w:rsid w:val="001834CD"/>
    <w:rsid w:val="001844D3"/>
    <w:rsid w:val="001847DE"/>
    <w:rsid w:val="00184B1B"/>
    <w:rsid w:val="00184DE5"/>
    <w:rsid w:val="00184F0C"/>
    <w:rsid w:val="00185D9B"/>
    <w:rsid w:val="001868E4"/>
    <w:rsid w:val="001873C5"/>
    <w:rsid w:val="001879BE"/>
    <w:rsid w:val="00187C3F"/>
    <w:rsid w:val="00190489"/>
    <w:rsid w:val="00191CAF"/>
    <w:rsid w:val="0019247E"/>
    <w:rsid w:val="0019295A"/>
    <w:rsid w:val="0019295D"/>
    <w:rsid w:val="00193B5A"/>
    <w:rsid w:val="00194556"/>
    <w:rsid w:val="00194791"/>
    <w:rsid w:val="001949A4"/>
    <w:rsid w:val="00194D0F"/>
    <w:rsid w:val="00194D60"/>
    <w:rsid w:val="00195238"/>
    <w:rsid w:val="00195B13"/>
    <w:rsid w:val="0019648A"/>
    <w:rsid w:val="001A153A"/>
    <w:rsid w:val="001A1B88"/>
    <w:rsid w:val="001A1CC9"/>
    <w:rsid w:val="001A233A"/>
    <w:rsid w:val="001A268F"/>
    <w:rsid w:val="001A2A0A"/>
    <w:rsid w:val="001A2D1D"/>
    <w:rsid w:val="001A2D36"/>
    <w:rsid w:val="001A2F44"/>
    <w:rsid w:val="001A3362"/>
    <w:rsid w:val="001A3536"/>
    <w:rsid w:val="001A35ED"/>
    <w:rsid w:val="001A3D41"/>
    <w:rsid w:val="001A3E4A"/>
    <w:rsid w:val="001A42C4"/>
    <w:rsid w:val="001A42FB"/>
    <w:rsid w:val="001A5286"/>
    <w:rsid w:val="001A5590"/>
    <w:rsid w:val="001A5BAC"/>
    <w:rsid w:val="001A5E33"/>
    <w:rsid w:val="001A6580"/>
    <w:rsid w:val="001A67CE"/>
    <w:rsid w:val="001A6A96"/>
    <w:rsid w:val="001A6B8E"/>
    <w:rsid w:val="001A6E5A"/>
    <w:rsid w:val="001A7621"/>
    <w:rsid w:val="001A77C3"/>
    <w:rsid w:val="001A7FC9"/>
    <w:rsid w:val="001B009F"/>
    <w:rsid w:val="001B0E3C"/>
    <w:rsid w:val="001B0ECD"/>
    <w:rsid w:val="001B1C10"/>
    <w:rsid w:val="001B23BF"/>
    <w:rsid w:val="001B2706"/>
    <w:rsid w:val="001B27AF"/>
    <w:rsid w:val="001B2D97"/>
    <w:rsid w:val="001B30C0"/>
    <w:rsid w:val="001B3714"/>
    <w:rsid w:val="001B40F5"/>
    <w:rsid w:val="001B41F6"/>
    <w:rsid w:val="001B41FA"/>
    <w:rsid w:val="001B4345"/>
    <w:rsid w:val="001B4CD6"/>
    <w:rsid w:val="001B500D"/>
    <w:rsid w:val="001B5231"/>
    <w:rsid w:val="001B5C4C"/>
    <w:rsid w:val="001B5C73"/>
    <w:rsid w:val="001B5C9B"/>
    <w:rsid w:val="001B65EC"/>
    <w:rsid w:val="001B69AE"/>
    <w:rsid w:val="001B73A3"/>
    <w:rsid w:val="001B7ACA"/>
    <w:rsid w:val="001C0257"/>
    <w:rsid w:val="001C175E"/>
    <w:rsid w:val="001C1915"/>
    <w:rsid w:val="001C1B05"/>
    <w:rsid w:val="001C1C52"/>
    <w:rsid w:val="001C2014"/>
    <w:rsid w:val="001C2015"/>
    <w:rsid w:val="001C3188"/>
    <w:rsid w:val="001C31FD"/>
    <w:rsid w:val="001C34DF"/>
    <w:rsid w:val="001C3D8F"/>
    <w:rsid w:val="001C3F33"/>
    <w:rsid w:val="001C3FD9"/>
    <w:rsid w:val="001C417D"/>
    <w:rsid w:val="001C42E4"/>
    <w:rsid w:val="001C4A26"/>
    <w:rsid w:val="001C4C28"/>
    <w:rsid w:val="001C55B8"/>
    <w:rsid w:val="001C6435"/>
    <w:rsid w:val="001C65D2"/>
    <w:rsid w:val="001C664B"/>
    <w:rsid w:val="001C6B92"/>
    <w:rsid w:val="001C6FDD"/>
    <w:rsid w:val="001C70BA"/>
    <w:rsid w:val="001C7280"/>
    <w:rsid w:val="001C74E4"/>
    <w:rsid w:val="001C78A0"/>
    <w:rsid w:val="001D05A2"/>
    <w:rsid w:val="001D0A1C"/>
    <w:rsid w:val="001D1B4F"/>
    <w:rsid w:val="001D20ED"/>
    <w:rsid w:val="001D262F"/>
    <w:rsid w:val="001D292D"/>
    <w:rsid w:val="001D2937"/>
    <w:rsid w:val="001D2E96"/>
    <w:rsid w:val="001D315C"/>
    <w:rsid w:val="001D3269"/>
    <w:rsid w:val="001D3D46"/>
    <w:rsid w:val="001D401B"/>
    <w:rsid w:val="001D442D"/>
    <w:rsid w:val="001D44A9"/>
    <w:rsid w:val="001D4630"/>
    <w:rsid w:val="001D46B4"/>
    <w:rsid w:val="001D4C78"/>
    <w:rsid w:val="001D5042"/>
    <w:rsid w:val="001D50D0"/>
    <w:rsid w:val="001D52A2"/>
    <w:rsid w:val="001D5A09"/>
    <w:rsid w:val="001D682F"/>
    <w:rsid w:val="001D7081"/>
    <w:rsid w:val="001D7455"/>
    <w:rsid w:val="001D746E"/>
    <w:rsid w:val="001D75EB"/>
    <w:rsid w:val="001D7EC0"/>
    <w:rsid w:val="001D7FE3"/>
    <w:rsid w:val="001E016A"/>
    <w:rsid w:val="001E0817"/>
    <w:rsid w:val="001E0C66"/>
    <w:rsid w:val="001E1421"/>
    <w:rsid w:val="001E1A9B"/>
    <w:rsid w:val="001E1E21"/>
    <w:rsid w:val="001E1E82"/>
    <w:rsid w:val="001E2D61"/>
    <w:rsid w:val="001E321F"/>
    <w:rsid w:val="001E3573"/>
    <w:rsid w:val="001E376D"/>
    <w:rsid w:val="001E3B4C"/>
    <w:rsid w:val="001E3E59"/>
    <w:rsid w:val="001E3EE1"/>
    <w:rsid w:val="001E3FFA"/>
    <w:rsid w:val="001E4229"/>
    <w:rsid w:val="001E43F9"/>
    <w:rsid w:val="001E4407"/>
    <w:rsid w:val="001E4FCB"/>
    <w:rsid w:val="001E5656"/>
    <w:rsid w:val="001E5A25"/>
    <w:rsid w:val="001E6481"/>
    <w:rsid w:val="001E6484"/>
    <w:rsid w:val="001E6863"/>
    <w:rsid w:val="001E6D04"/>
    <w:rsid w:val="001F01B8"/>
    <w:rsid w:val="001F04FD"/>
    <w:rsid w:val="001F10AA"/>
    <w:rsid w:val="001F18E2"/>
    <w:rsid w:val="001F2111"/>
    <w:rsid w:val="001F2367"/>
    <w:rsid w:val="001F2BB2"/>
    <w:rsid w:val="001F3475"/>
    <w:rsid w:val="001F34C3"/>
    <w:rsid w:val="001F3810"/>
    <w:rsid w:val="001F3EA2"/>
    <w:rsid w:val="001F4983"/>
    <w:rsid w:val="001F4B07"/>
    <w:rsid w:val="001F570E"/>
    <w:rsid w:val="001F59BE"/>
    <w:rsid w:val="001F61EF"/>
    <w:rsid w:val="001F6296"/>
    <w:rsid w:val="001F6354"/>
    <w:rsid w:val="001F6788"/>
    <w:rsid w:val="001F73EF"/>
    <w:rsid w:val="001F765C"/>
    <w:rsid w:val="001F7D45"/>
    <w:rsid w:val="001F7F8B"/>
    <w:rsid w:val="00200070"/>
    <w:rsid w:val="002000B8"/>
    <w:rsid w:val="00200840"/>
    <w:rsid w:val="00200E15"/>
    <w:rsid w:val="0020147A"/>
    <w:rsid w:val="002016A7"/>
    <w:rsid w:val="00201FEF"/>
    <w:rsid w:val="00202592"/>
    <w:rsid w:val="002030CA"/>
    <w:rsid w:val="00203203"/>
    <w:rsid w:val="00203E77"/>
    <w:rsid w:val="00203E9C"/>
    <w:rsid w:val="00204BFE"/>
    <w:rsid w:val="00204DCF"/>
    <w:rsid w:val="002069D6"/>
    <w:rsid w:val="00206D23"/>
    <w:rsid w:val="00206D32"/>
    <w:rsid w:val="00206DDA"/>
    <w:rsid w:val="00206ECB"/>
    <w:rsid w:val="002073F7"/>
    <w:rsid w:val="00207E71"/>
    <w:rsid w:val="002100AF"/>
    <w:rsid w:val="002104C9"/>
    <w:rsid w:val="002115B1"/>
    <w:rsid w:val="0021197C"/>
    <w:rsid w:val="00212ACA"/>
    <w:rsid w:val="00212B0E"/>
    <w:rsid w:val="00212B6B"/>
    <w:rsid w:val="00212FDD"/>
    <w:rsid w:val="002131FA"/>
    <w:rsid w:val="00213648"/>
    <w:rsid w:val="00213CC8"/>
    <w:rsid w:val="00213F10"/>
    <w:rsid w:val="00214FCD"/>
    <w:rsid w:val="00215CC2"/>
    <w:rsid w:val="00216600"/>
    <w:rsid w:val="00216725"/>
    <w:rsid w:val="0021717D"/>
    <w:rsid w:val="002171D2"/>
    <w:rsid w:val="00217330"/>
    <w:rsid w:val="002174B2"/>
    <w:rsid w:val="00217852"/>
    <w:rsid w:val="00217A9A"/>
    <w:rsid w:val="00217B38"/>
    <w:rsid w:val="00217E3B"/>
    <w:rsid w:val="00221753"/>
    <w:rsid w:val="00222540"/>
    <w:rsid w:val="00222608"/>
    <w:rsid w:val="002226AC"/>
    <w:rsid w:val="002235C9"/>
    <w:rsid w:val="00223A25"/>
    <w:rsid w:val="00223A61"/>
    <w:rsid w:val="00223B4B"/>
    <w:rsid w:val="00223CF9"/>
    <w:rsid w:val="002247C5"/>
    <w:rsid w:val="00224C93"/>
    <w:rsid w:val="0022508B"/>
    <w:rsid w:val="00225128"/>
    <w:rsid w:val="00225504"/>
    <w:rsid w:val="00225E05"/>
    <w:rsid w:val="0022626F"/>
    <w:rsid w:val="002263E6"/>
    <w:rsid w:val="00226668"/>
    <w:rsid w:val="00226B63"/>
    <w:rsid w:val="0022737C"/>
    <w:rsid w:val="002277E2"/>
    <w:rsid w:val="00227EB6"/>
    <w:rsid w:val="00230BA1"/>
    <w:rsid w:val="002313E7"/>
    <w:rsid w:val="00231525"/>
    <w:rsid w:val="00231A22"/>
    <w:rsid w:val="00231ABA"/>
    <w:rsid w:val="00232BB8"/>
    <w:rsid w:val="002330C9"/>
    <w:rsid w:val="0023310B"/>
    <w:rsid w:val="00233CB2"/>
    <w:rsid w:val="002350E2"/>
    <w:rsid w:val="00235634"/>
    <w:rsid w:val="0023581A"/>
    <w:rsid w:val="0023607F"/>
    <w:rsid w:val="002362D4"/>
    <w:rsid w:val="00237C08"/>
    <w:rsid w:val="00240333"/>
    <w:rsid w:val="0024038A"/>
    <w:rsid w:val="00240F83"/>
    <w:rsid w:val="002418C2"/>
    <w:rsid w:val="00241A86"/>
    <w:rsid w:val="00242442"/>
    <w:rsid w:val="00242606"/>
    <w:rsid w:val="00242737"/>
    <w:rsid w:val="002429C1"/>
    <w:rsid w:val="00242FAB"/>
    <w:rsid w:val="00243375"/>
    <w:rsid w:val="00244EAA"/>
    <w:rsid w:val="0024506D"/>
    <w:rsid w:val="00245261"/>
    <w:rsid w:val="002459E7"/>
    <w:rsid w:val="00245D29"/>
    <w:rsid w:val="00246021"/>
    <w:rsid w:val="00246024"/>
    <w:rsid w:val="00246469"/>
    <w:rsid w:val="002465FD"/>
    <w:rsid w:val="00247279"/>
    <w:rsid w:val="0025034E"/>
    <w:rsid w:val="002505D2"/>
    <w:rsid w:val="00250A45"/>
    <w:rsid w:val="00250EC8"/>
    <w:rsid w:val="00251152"/>
    <w:rsid w:val="00251645"/>
    <w:rsid w:val="00251669"/>
    <w:rsid w:val="0025177C"/>
    <w:rsid w:val="00251A18"/>
    <w:rsid w:val="00251A8F"/>
    <w:rsid w:val="00251C4F"/>
    <w:rsid w:val="00252255"/>
    <w:rsid w:val="002523C4"/>
    <w:rsid w:val="00252723"/>
    <w:rsid w:val="00252779"/>
    <w:rsid w:val="00252819"/>
    <w:rsid w:val="002529B4"/>
    <w:rsid w:val="00252A08"/>
    <w:rsid w:val="00253B63"/>
    <w:rsid w:val="002551EE"/>
    <w:rsid w:val="00255599"/>
    <w:rsid w:val="00255636"/>
    <w:rsid w:val="002560A0"/>
    <w:rsid w:val="00256338"/>
    <w:rsid w:val="0025698E"/>
    <w:rsid w:val="00256FCB"/>
    <w:rsid w:val="00257A5A"/>
    <w:rsid w:val="00257FF4"/>
    <w:rsid w:val="002605A0"/>
    <w:rsid w:val="0026099B"/>
    <w:rsid w:val="002610FA"/>
    <w:rsid w:val="00261715"/>
    <w:rsid w:val="00261BE4"/>
    <w:rsid w:val="002622C9"/>
    <w:rsid w:val="00262487"/>
    <w:rsid w:val="002626A9"/>
    <w:rsid w:val="00262C26"/>
    <w:rsid w:val="00262D0C"/>
    <w:rsid w:val="00262D12"/>
    <w:rsid w:val="0026408B"/>
    <w:rsid w:val="00264240"/>
    <w:rsid w:val="00264661"/>
    <w:rsid w:val="0026479A"/>
    <w:rsid w:val="00264942"/>
    <w:rsid w:val="00264F4E"/>
    <w:rsid w:val="0026543E"/>
    <w:rsid w:val="00265744"/>
    <w:rsid w:val="00266727"/>
    <w:rsid w:val="00266989"/>
    <w:rsid w:val="002669FC"/>
    <w:rsid w:val="00266A09"/>
    <w:rsid w:val="00266E8D"/>
    <w:rsid w:val="002673B1"/>
    <w:rsid w:val="00267647"/>
    <w:rsid w:val="00267FE7"/>
    <w:rsid w:val="0027039B"/>
    <w:rsid w:val="00270BFA"/>
    <w:rsid w:val="00271206"/>
    <w:rsid w:val="00271629"/>
    <w:rsid w:val="0027167C"/>
    <w:rsid w:val="0027175E"/>
    <w:rsid w:val="002719C9"/>
    <w:rsid w:val="00271A97"/>
    <w:rsid w:val="002725F7"/>
    <w:rsid w:val="00272670"/>
    <w:rsid w:val="00272A1F"/>
    <w:rsid w:val="002731A0"/>
    <w:rsid w:val="002733B3"/>
    <w:rsid w:val="00273648"/>
    <w:rsid w:val="00273BB8"/>
    <w:rsid w:val="00273FD8"/>
    <w:rsid w:val="00274656"/>
    <w:rsid w:val="002759FD"/>
    <w:rsid w:val="00275AF8"/>
    <w:rsid w:val="00275CAC"/>
    <w:rsid w:val="00276312"/>
    <w:rsid w:val="00276A82"/>
    <w:rsid w:val="00277089"/>
    <w:rsid w:val="00277738"/>
    <w:rsid w:val="0027782B"/>
    <w:rsid w:val="00277E80"/>
    <w:rsid w:val="0028033E"/>
    <w:rsid w:val="00280839"/>
    <w:rsid w:val="00280871"/>
    <w:rsid w:val="002809CF"/>
    <w:rsid w:val="002812C6"/>
    <w:rsid w:val="00281A1F"/>
    <w:rsid w:val="002823E2"/>
    <w:rsid w:val="00282967"/>
    <w:rsid w:val="00282D18"/>
    <w:rsid w:val="002833B7"/>
    <w:rsid w:val="002834F7"/>
    <w:rsid w:val="00283672"/>
    <w:rsid w:val="00283F2F"/>
    <w:rsid w:val="0028405C"/>
    <w:rsid w:val="0028474B"/>
    <w:rsid w:val="00284D42"/>
    <w:rsid w:val="00285388"/>
    <w:rsid w:val="00285631"/>
    <w:rsid w:val="00285EA0"/>
    <w:rsid w:val="002867BE"/>
    <w:rsid w:val="0028702E"/>
    <w:rsid w:val="002872D2"/>
    <w:rsid w:val="002874BD"/>
    <w:rsid w:val="00287C81"/>
    <w:rsid w:val="0029013B"/>
    <w:rsid w:val="00290870"/>
    <w:rsid w:val="00290EA0"/>
    <w:rsid w:val="00290F55"/>
    <w:rsid w:val="00291216"/>
    <w:rsid w:val="0029130F"/>
    <w:rsid w:val="002917F8"/>
    <w:rsid w:val="002919B2"/>
    <w:rsid w:val="00291C69"/>
    <w:rsid w:val="00291DDB"/>
    <w:rsid w:val="00291EE3"/>
    <w:rsid w:val="00291F04"/>
    <w:rsid w:val="00291F5E"/>
    <w:rsid w:val="00292485"/>
    <w:rsid w:val="002932F7"/>
    <w:rsid w:val="00293692"/>
    <w:rsid w:val="002936FD"/>
    <w:rsid w:val="00293B36"/>
    <w:rsid w:val="00293E71"/>
    <w:rsid w:val="002941FA"/>
    <w:rsid w:val="002957DF"/>
    <w:rsid w:val="0029692F"/>
    <w:rsid w:val="00297348"/>
    <w:rsid w:val="00297D2E"/>
    <w:rsid w:val="00297E1E"/>
    <w:rsid w:val="00297E7C"/>
    <w:rsid w:val="00297EB2"/>
    <w:rsid w:val="002A00EB"/>
    <w:rsid w:val="002A03A7"/>
    <w:rsid w:val="002A0836"/>
    <w:rsid w:val="002A09EB"/>
    <w:rsid w:val="002A20D7"/>
    <w:rsid w:val="002A23C2"/>
    <w:rsid w:val="002A2AB7"/>
    <w:rsid w:val="002A2F17"/>
    <w:rsid w:val="002A350F"/>
    <w:rsid w:val="002A360D"/>
    <w:rsid w:val="002A3CC9"/>
    <w:rsid w:val="002A470D"/>
    <w:rsid w:val="002A4966"/>
    <w:rsid w:val="002A4981"/>
    <w:rsid w:val="002A5532"/>
    <w:rsid w:val="002A645C"/>
    <w:rsid w:val="002A6DA9"/>
    <w:rsid w:val="002A7325"/>
    <w:rsid w:val="002A7791"/>
    <w:rsid w:val="002A7953"/>
    <w:rsid w:val="002A7A22"/>
    <w:rsid w:val="002B0400"/>
    <w:rsid w:val="002B051F"/>
    <w:rsid w:val="002B07BE"/>
    <w:rsid w:val="002B0E88"/>
    <w:rsid w:val="002B0EEB"/>
    <w:rsid w:val="002B12A6"/>
    <w:rsid w:val="002B1A67"/>
    <w:rsid w:val="002B255A"/>
    <w:rsid w:val="002B28A0"/>
    <w:rsid w:val="002B2A07"/>
    <w:rsid w:val="002B2C5B"/>
    <w:rsid w:val="002B2E84"/>
    <w:rsid w:val="002B311C"/>
    <w:rsid w:val="002B3174"/>
    <w:rsid w:val="002B33D7"/>
    <w:rsid w:val="002B3604"/>
    <w:rsid w:val="002B3741"/>
    <w:rsid w:val="002B376D"/>
    <w:rsid w:val="002B3D63"/>
    <w:rsid w:val="002B4417"/>
    <w:rsid w:val="002B4421"/>
    <w:rsid w:val="002B51B1"/>
    <w:rsid w:val="002B53BB"/>
    <w:rsid w:val="002B5F2F"/>
    <w:rsid w:val="002B6394"/>
    <w:rsid w:val="002B6942"/>
    <w:rsid w:val="002B6996"/>
    <w:rsid w:val="002B7246"/>
    <w:rsid w:val="002B7A63"/>
    <w:rsid w:val="002C01F1"/>
    <w:rsid w:val="002C055C"/>
    <w:rsid w:val="002C08AB"/>
    <w:rsid w:val="002C1232"/>
    <w:rsid w:val="002C137B"/>
    <w:rsid w:val="002C16AE"/>
    <w:rsid w:val="002C188F"/>
    <w:rsid w:val="002C1C9A"/>
    <w:rsid w:val="002C1EFB"/>
    <w:rsid w:val="002C20B3"/>
    <w:rsid w:val="002C345F"/>
    <w:rsid w:val="002C3492"/>
    <w:rsid w:val="002C350E"/>
    <w:rsid w:val="002C3E22"/>
    <w:rsid w:val="002C4006"/>
    <w:rsid w:val="002C41CD"/>
    <w:rsid w:val="002C46F8"/>
    <w:rsid w:val="002C494B"/>
    <w:rsid w:val="002C4A6D"/>
    <w:rsid w:val="002C53B6"/>
    <w:rsid w:val="002C58C2"/>
    <w:rsid w:val="002C5A4D"/>
    <w:rsid w:val="002C5EBC"/>
    <w:rsid w:val="002C65F8"/>
    <w:rsid w:val="002C68A8"/>
    <w:rsid w:val="002C6DF3"/>
    <w:rsid w:val="002C7AAB"/>
    <w:rsid w:val="002D08DA"/>
    <w:rsid w:val="002D0A39"/>
    <w:rsid w:val="002D0FCB"/>
    <w:rsid w:val="002D242A"/>
    <w:rsid w:val="002D2815"/>
    <w:rsid w:val="002D32F9"/>
    <w:rsid w:val="002D3A74"/>
    <w:rsid w:val="002D3E37"/>
    <w:rsid w:val="002D3F58"/>
    <w:rsid w:val="002D3FC2"/>
    <w:rsid w:val="002D4222"/>
    <w:rsid w:val="002D45FF"/>
    <w:rsid w:val="002D46B0"/>
    <w:rsid w:val="002D4EDA"/>
    <w:rsid w:val="002D5C09"/>
    <w:rsid w:val="002D5D11"/>
    <w:rsid w:val="002D6210"/>
    <w:rsid w:val="002D668B"/>
    <w:rsid w:val="002D6818"/>
    <w:rsid w:val="002D7341"/>
    <w:rsid w:val="002D7639"/>
    <w:rsid w:val="002D792C"/>
    <w:rsid w:val="002E09FA"/>
    <w:rsid w:val="002E0E4E"/>
    <w:rsid w:val="002E181B"/>
    <w:rsid w:val="002E1A36"/>
    <w:rsid w:val="002E1E60"/>
    <w:rsid w:val="002E24C2"/>
    <w:rsid w:val="002E26EE"/>
    <w:rsid w:val="002E29F9"/>
    <w:rsid w:val="002E2B3F"/>
    <w:rsid w:val="002E330A"/>
    <w:rsid w:val="002E3433"/>
    <w:rsid w:val="002E350E"/>
    <w:rsid w:val="002E3651"/>
    <w:rsid w:val="002E3C94"/>
    <w:rsid w:val="002E45E8"/>
    <w:rsid w:val="002E4C3F"/>
    <w:rsid w:val="002E4FBC"/>
    <w:rsid w:val="002E510E"/>
    <w:rsid w:val="002E52C4"/>
    <w:rsid w:val="002E586C"/>
    <w:rsid w:val="002E60C9"/>
    <w:rsid w:val="002E73F7"/>
    <w:rsid w:val="002E7875"/>
    <w:rsid w:val="002E7A64"/>
    <w:rsid w:val="002F04BA"/>
    <w:rsid w:val="002F0CFE"/>
    <w:rsid w:val="002F0E1C"/>
    <w:rsid w:val="002F10C7"/>
    <w:rsid w:val="002F1CF9"/>
    <w:rsid w:val="002F211E"/>
    <w:rsid w:val="002F2392"/>
    <w:rsid w:val="002F25FB"/>
    <w:rsid w:val="002F260E"/>
    <w:rsid w:val="002F2661"/>
    <w:rsid w:val="002F2957"/>
    <w:rsid w:val="002F3F22"/>
    <w:rsid w:val="002F44B0"/>
    <w:rsid w:val="002F4598"/>
    <w:rsid w:val="002F4F7D"/>
    <w:rsid w:val="002F5BF8"/>
    <w:rsid w:val="002F6153"/>
    <w:rsid w:val="002F6339"/>
    <w:rsid w:val="002F68F7"/>
    <w:rsid w:val="002F6C2B"/>
    <w:rsid w:val="002F6F13"/>
    <w:rsid w:val="002F77CA"/>
    <w:rsid w:val="00300435"/>
    <w:rsid w:val="00300457"/>
    <w:rsid w:val="00300870"/>
    <w:rsid w:val="00300939"/>
    <w:rsid w:val="00300B61"/>
    <w:rsid w:val="00300C0F"/>
    <w:rsid w:val="003010A1"/>
    <w:rsid w:val="0030146B"/>
    <w:rsid w:val="003015ED"/>
    <w:rsid w:val="00301746"/>
    <w:rsid w:val="00302584"/>
    <w:rsid w:val="00302961"/>
    <w:rsid w:val="00302EAF"/>
    <w:rsid w:val="00303AB3"/>
    <w:rsid w:val="003044F3"/>
    <w:rsid w:val="00304CB1"/>
    <w:rsid w:val="003056B7"/>
    <w:rsid w:val="003057A6"/>
    <w:rsid w:val="00305B2B"/>
    <w:rsid w:val="00305EDA"/>
    <w:rsid w:val="00306671"/>
    <w:rsid w:val="0030683E"/>
    <w:rsid w:val="00306B93"/>
    <w:rsid w:val="00306D64"/>
    <w:rsid w:val="0030701D"/>
    <w:rsid w:val="0030707B"/>
    <w:rsid w:val="00307499"/>
    <w:rsid w:val="00307599"/>
    <w:rsid w:val="003077DA"/>
    <w:rsid w:val="00307A22"/>
    <w:rsid w:val="00307DDC"/>
    <w:rsid w:val="00310599"/>
    <w:rsid w:val="00311581"/>
    <w:rsid w:val="00311CBA"/>
    <w:rsid w:val="00312169"/>
    <w:rsid w:val="003121D0"/>
    <w:rsid w:val="003122A5"/>
    <w:rsid w:val="00312B61"/>
    <w:rsid w:val="00313E4C"/>
    <w:rsid w:val="00313F9F"/>
    <w:rsid w:val="0031429C"/>
    <w:rsid w:val="003143CD"/>
    <w:rsid w:val="00314961"/>
    <w:rsid w:val="00314F80"/>
    <w:rsid w:val="0031501B"/>
    <w:rsid w:val="0031685A"/>
    <w:rsid w:val="00316BC5"/>
    <w:rsid w:val="00316DD4"/>
    <w:rsid w:val="003173BC"/>
    <w:rsid w:val="00317423"/>
    <w:rsid w:val="0031754A"/>
    <w:rsid w:val="003176F1"/>
    <w:rsid w:val="00317B46"/>
    <w:rsid w:val="00320E15"/>
    <w:rsid w:val="0032169E"/>
    <w:rsid w:val="00321A3F"/>
    <w:rsid w:val="00321BF1"/>
    <w:rsid w:val="00321D66"/>
    <w:rsid w:val="00322CEC"/>
    <w:rsid w:val="003231ED"/>
    <w:rsid w:val="003231FD"/>
    <w:rsid w:val="0032323D"/>
    <w:rsid w:val="00323543"/>
    <w:rsid w:val="00323625"/>
    <w:rsid w:val="00323858"/>
    <w:rsid w:val="003247E3"/>
    <w:rsid w:val="00325D43"/>
    <w:rsid w:val="00325E50"/>
    <w:rsid w:val="00325F2E"/>
    <w:rsid w:val="00326209"/>
    <w:rsid w:val="00326AA1"/>
    <w:rsid w:val="00326C1B"/>
    <w:rsid w:val="00326C3A"/>
    <w:rsid w:val="00327390"/>
    <w:rsid w:val="0032788B"/>
    <w:rsid w:val="00330696"/>
    <w:rsid w:val="00330956"/>
    <w:rsid w:val="0033097E"/>
    <w:rsid w:val="00331EC2"/>
    <w:rsid w:val="00332046"/>
    <w:rsid w:val="00332FE3"/>
    <w:rsid w:val="003335BA"/>
    <w:rsid w:val="00333D3E"/>
    <w:rsid w:val="00333EEE"/>
    <w:rsid w:val="003341CB"/>
    <w:rsid w:val="00334946"/>
    <w:rsid w:val="00334BC0"/>
    <w:rsid w:val="00335900"/>
    <w:rsid w:val="00335FB9"/>
    <w:rsid w:val="00336035"/>
    <w:rsid w:val="0033623A"/>
    <w:rsid w:val="003369E3"/>
    <w:rsid w:val="00336FFA"/>
    <w:rsid w:val="00337684"/>
    <w:rsid w:val="00337A0E"/>
    <w:rsid w:val="00337F1F"/>
    <w:rsid w:val="0034057D"/>
    <w:rsid w:val="003407C0"/>
    <w:rsid w:val="00340A47"/>
    <w:rsid w:val="00340E3D"/>
    <w:rsid w:val="003410D5"/>
    <w:rsid w:val="0034122E"/>
    <w:rsid w:val="00341312"/>
    <w:rsid w:val="003416BB"/>
    <w:rsid w:val="00341952"/>
    <w:rsid w:val="00341E8E"/>
    <w:rsid w:val="003422A6"/>
    <w:rsid w:val="00342778"/>
    <w:rsid w:val="00342BD2"/>
    <w:rsid w:val="00344C62"/>
    <w:rsid w:val="00344D9C"/>
    <w:rsid w:val="003450E4"/>
    <w:rsid w:val="00345ADF"/>
    <w:rsid w:val="00345F46"/>
    <w:rsid w:val="00346D86"/>
    <w:rsid w:val="00347879"/>
    <w:rsid w:val="00347EA7"/>
    <w:rsid w:val="0035018E"/>
    <w:rsid w:val="00350960"/>
    <w:rsid w:val="00350A48"/>
    <w:rsid w:val="00351334"/>
    <w:rsid w:val="00351590"/>
    <w:rsid w:val="0035170D"/>
    <w:rsid w:val="00351AE2"/>
    <w:rsid w:val="00351BB6"/>
    <w:rsid w:val="00352535"/>
    <w:rsid w:val="00353D8B"/>
    <w:rsid w:val="00353FC6"/>
    <w:rsid w:val="0035495F"/>
    <w:rsid w:val="003549A9"/>
    <w:rsid w:val="003549DD"/>
    <w:rsid w:val="00355716"/>
    <w:rsid w:val="00355A81"/>
    <w:rsid w:val="00356C71"/>
    <w:rsid w:val="0035712A"/>
    <w:rsid w:val="003573E7"/>
    <w:rsid w:val="003578C1"/>
    <w:rsid w:val="00357CE0"/>
    <w:rsid w:val="00360683"/>
    <w:rsid w:val="003606D1"/>
    <w:rsid w:val="00361056"/>
    <w:rsid w:val="0036116C"/>
    <w:rsid w:val="0036120E"/>
    <w:rsid w:val="003615B8"/>
    <w:rsid w:val="00362540"/>
    <w:rsid w:val="003626EA"/>
    <w:rsid w:val="00362937"/>
    <w:rsid w:val="00362EBE"/>
    <w:rsid w:val="0036314F"/>
    <w:rsid w:val="00363352"/>
    <w:rsid w:val="00363866"/>
    <w:rsid w:val="00364923"/>
    <w:rsid w:val="00364C8E"/>
    <w:rsid w:val="003653D2"/>
    <w:rsid w:val="00365A37"/>
    <w:rsid w:val="00365C78"/>
    <w:rsid w:val="003663A1"/>
    <w:rsid w:val="0036646A"/>
    <w:rsid w:val="003666D4"/>
    <w:rsid w:val="00366771"/>
    <w:rsid w:val="003668FD"/>
    <w:rsid w:val="00366A8B"/>
    <w:rsid w:val="00366CBF"/>
    <w:rsid w:val="00366E97"/>
    <w:rsid w:val="00366F5D"/>
    <w:rsid w:val="00367705"/>
    <w:rsid w:val="00367922"/>
    <w:rsid w:val="00370186"/>
    <w:rsid w:val="00371190"/>
    <w:rsid w:val="0037133A"/>
    <w:rsid w:val="0037182C"/>
    <w:rsid w:val="00371B2F"/>
    <w:rsid w:val="00371DEB"/>
    <w:rsid w:val="003724D2"/>
    <w:rsid w:val="00372616"/>
    <w:rsid w:val="00373A55"/>
    <w:rsid w:val="00373AA4"/>
    <w:rsid w:val="00373EF7"/>
    <w:rsid w:val="00373F12"/>
    <w:rsid w:val="00374B7A"/>
    <w:rsid w:val="0037515C"/>
    <w:rsid w:val="00375174"/>
    <w:rsid w:val="00375369"/>
    <w:rsid w:val="00375533"/>
    <w:rsid w:val="0037631E"/>
    <w:rsid w:val="00376FF0"/>
    <w:rsid w:val="003776B2"/>
    <w:rsid w:val="00377A9D"/>
    <w:rsid w:val="00377E46"/>
    <w:rsid w:val="00377EE9"/>
    <w:rsid w:val="0038016C"/>
    <w:rsid w:val="00380265"/>
    <w:rsid w:val="00380869"/>
    <w:rsid w:val="00380EB1"/>
    <w:rsid w:val="00380EF6"/>
    <w:rsid w:val="00381468"/>
    <w:rsid w:val="003818A8"/>
    <w:rsid w:val="003821A6"/>
    <w:rsid w:val="00382643"/>
    <w:rsid w:val="00382668"/>
    <w:rsid w:val="00382A17"/>
    <w:rsid w:val="00382D48"/>
    <w:rsid w:val="00382DD9"/>
    <w:rsid w:val="00383C87"/>
    <w:rsid w:val="0038493E"/>
    <w:rsid w:val="00385308"/>
    <w:rsid w:val="00385399"/>
    <w:rsid w:val="003855A5"/>
    <w:rsid w:val="0038578C"/>
    <w:rsid w:val="003858F2"/>
    <w:rsid w:val="003858F4"/>
    <w:rsid w:val="0038638E"/>
    <w:rsid w:val="00386E1B"/>
    <w:rsid w:val="00386E6D"/>
    <w:rsid w:val="0038734D"/>
    <w:rsid w:val="0038793D"/>
    <w:rsid w:val="00390A69"/>
    <w:rsid w:val="00390F18"/>
    <w:rsid w:val="0039165A"/>
    <w:rsid w:val="0039185B"/>
    <w:rsid w:val="00391D9D"/>
    <w:rsid w:val="00392137"/>
    <w:rsid w:val="00392337"/>
    <w:rsid w:val="0039283E"/>
    <w:rsid w:val="003938FB"/>
    <w:rsid w:val="003940AE"/>
    <w:rsid w:val="003942A0"/>
    <w:rsid w:val="003947D8"/>
    <w:rsid w:val="00394C7D"/>
    <w:rsid w:val="00395314"/>
    <w:rsid w:val="0039541C"/>
    <w:rsid w:val="00395AF6"/>
    <w:rsid w:val="003969E7"/>
    <w:rsid w:val="00396E48"/>
    <w:rsid w:val="00397570"/>
    <w:rsid w:val="00397668"/>
    <w:rsid w:val="00397BAC"/>
    <w:rsid w:val="003A18F8"/>
    <w:rsid w:val="003A2A90"/>
    <w:rsid w:val="003A3570"/>
    <w:rsid w:val="003A3F8E"/>
    <w:rsid w:val="003A438C"/>
    <w:rsid w:val="003A4586"/>
    <w:rsid w:val="003A461D"/>
    <w:rsid w:val="003A58E0"/>
    <w:rsid w:val="003A636D"/>
    <w:rsid w:val="003A6503"/>
    <w:rsid w:val="003A6C56"/>
    <w:rsid w:val="003A6F96"/>
    <w:rsid w:val="003A6FF0"/>
    <w:rsid w:val="003A727B"/>
    <w:rsid w:val="003A7535"/>
    <w:rsid w:val="003A7CE3"/>
    <w:rsid w:val="003B0115"/>
    <w:rsid w:val="003B0D3D"/>
    <w:rsid w:val="003B0DEF"/>
    <w:rsid w:val="003B0F9D"/>
    <w:rsid w:val="003B4759"/>
    <w:rsid w:val="003B538F"/>
    <w:rsid w:val="003B56F6"/>
    <w:rsid w:val="003B5B02"/>
    <w:rsid w:val="003B5CAD"/>
    <w:rsid w:val="003B61E6"/>
    <w:rsid w:val="003B627B"/>
    <w:rsid w:val="003B6728"/>
    <w:rsid w:val="003B6810"/>
    <w:rsid w:val="003B732D"/>
    <w:rsid w:val="003B7813"/>
    <w:rsid w:val="003B794A"/>
    <w:rsid w:val="003C0129"/>
    <w:rsid w:val="003C0144"/>
    <w:rsid w:val="003C022E"/>
    <w:rsid w:val="003C02CA"/>
    <w:rsid w:val="003C05F4"/>
    <w:rsid w:val="003C1040"/>
    <w:rsid w:val="003C1353"/>
    <w:rsid w:val="003C17A7"/>
    <w:rsid w:val="003C17EB"/>
    <w:rsid w:val="003C1A54"/>
    <w:rsid w:val="003C1C1A"/>
    <w:rsid w:val="003C1FE0"/>
    <w:rsid w:val="003C2054"/>
    <w:rsid w:val="003C2561"/>
    <w:rsid w:val="003C2969"/>
    <w:rsid w:val="003C3384"/>
    <w:rsid w:val="003C39FC"/>
    <w:rsid w:val="003C3A39"/>
    <w:rsid w:val="003C3ABB"/>
    <w:rsid w:val="003C44FC"/>
    <w:rsid w:val="003C47EC"/>
    <w:rsid w:val="003C52B6"/>
    <w:rsid w:val="003C6D2E"/>
    <w:rsid w:val="003C6DDB"/>
    <w:rsid w:val="003C714A"/>
    <w:rsid w:val="003C7D76"/>
    <w:rsid w:val="003D0476"/>
    <w:rsid w:val="003D0487"/>
    <w:rsid w:val="003D0565"/>
    <w:rsid w:val="003D09DA"/>
    <w:rsid w:val="003D12C6"/>
    <w:rsid w:val="003D213E"/>
    <w:rsid w:val="003D3E07"/>
    <w:rsid w:val="003D4256"/>
    <w:rsid w:val="003D4CB7"/>
    <w:rsid w:val="003D50A1"/>
    <w:rsid w:val="003D50E6"/>
    <w:rsid w:val="003D5D65"/>
    <w:rsid w:val="003D5F71"/>
    <w:rsid w:val="003D67E8"/>
    <w:rsid w:val="003D6A98"/>
    <w:rsid w:val="003D726F"/>
    <w:rsid w:val="003D7E00"/>
    <w:rsid w:val="003E01C4"/>
    <w:rsid w:val="003E0D21"/>
    <w:rsid w:val="003E180C"/>
    <w:rsid w:val="003E1884"/>
    <w:rsid w:val="003E1A8A"/>
    <w:rsid w:val="003E1C77"/>
    <w:rsid w:val="003E2903"/>
    <w:rsid w:val="003E3ED7"/>
    <w:rsid w:val="003E41E0"/>
    <w:rsid w:val="003E49AB"/>
    <w:rsid w:val="003E5820"/>
    <w:rsid w:val="003E6372"/>
    <w:rsid w:val="003E66F5"/>
    <w:rsid w:val="003E681B"/>
    <w:rsid w:val="003E6AAA"/>
    <w:rsid w:val="003E6D0A"/>
    <w:rsid w:val="003E6DC9"/>
    <w:rsid w:val="003F0246"/>
    <w:rsid w:val="003F0394"/>
    <w:rsid w:val="003F053A"/>
    <w:rsid w:val="003F0E48"/>
    <w:rsid w:val="003F16E0"/>
    <w:rsid w:val="003F21E4"/>
    <w:rsid w:val="003F2408"/>
    <w:rsid w:val="003F24F0"/>
    <w:rsid w:val="003F2689"/>
    <w:rsid w:val="003F27B3"/>
    <w:rsid w:val="003F3160"/>
    <w:rsid w:val="003F322F"/>
    <w:rsid w:val="003F354B"/>
    <w:rsid w:val="003F39E8"/>
    <w:rsid w:val="003F41C2"/>
    <w:rsid w:val="003F430C"/>
    <w:rsid w:val="003F44FB"/>
    <w:rsid w:val="003F480E"/>
    <w:rsid w:val="003F6027"/>
    <w:rsid w:val="003F6F58"/>
    <w:rsid w:val="003F7594"/>
    <w:rsid w:val="003F7A4C"/>
    <w:rsid w:val="00400091"/>
    <w:rsid w:val="00400454"/>
    <w:rsid w:val="004007B3"/>
    <w:rsid w:val="00400A95"/>
    <w:rsid w:val="0040108A"/>
    <w:rsid w:val="00401129"/>
    <w:rsid w:val="0040250D"/>
    <w:rsid w:val="00403AA4"/>
    <w:rsid w:val="00404ED6"/>
    <w:rsid w:val="0040544F"/>
    <w:rsid w:val="004055C5"/>
    <w:rsid w:val="00405941"/>
    <w:rsid w:val="00405DEC"/>
    <w:rsid w:val="00405E4F"/>
    <w:rsid w:val="0040644E"/>
    <w:rsid w:val="0040660D"/>
    <w:rsid w:val="00406752"/>
    <w:rsid w:val="00406CF2"/>
    <w:rsid w:val="00406FDA"/>
    <w:rsid w:val="0040750C"/>
    <w:rsid w:val="00407514"/>
    <w:rsid w:val="00407986"/>
    <w:rsid w:val="00407D5B"/>
    <w:rsid w:val="00407EC7"/>
    <w:rsid w:val="0041006E"/>
    <w:rsid w:val="00410DF8"/>
    <w:rsid w:val="00411668"/>
    <w:rsid w:val="00411D0D"/>
    <w:rsid w:val="00412590"/>
    <w:rsid w:val="004125DC"/>
    <w:rsid w:val="00412FB4"/>
    <w:rsid w:val="0041332D"/>
    <w:rsid w:val="004134C9"/>
    <w:rsid w:val="0041366B"/>
    <w:rsid w:val="004137D6"/>
    <w:rsid w:val="00413E41"/>
    <w:rsid w:val="00414119"/>
    <w:rsid w:val="00414740"/>
    <w:rsid w:val="00415148"/>
    <w:rsid w:val="00415186"/>
    <w:rsid w:val="00416111"/>
    <w:rsid w:val="00417063"/>
    <w:rsid w:val="004171A2"/>
    <w:rsid w:val="00417BC5"/>
    <w:rsid w:val="00417F69"/>
    <w:rsid w:val="00417F8E"/>
    <w:rsid w:val="00420025"/>
    <w:rsid w:val="00420BF5"/>
    <w:rsid w:val="00421818"/>
    <w:rsid w:val="00421AE2"/>
    <w:rsid w:val="00421DDF"/>
    <w:rsid w:val="0042276E"/>
    <w:rsid w:val="0042338B"/>
    <w:rsid w:val="00423FDD"/>
    <w:rsid w:val="0042433D"/>
    <w:rsid w:val="004245EB"/>
    <w:rsid w:val="004246CC"/>
    <w:rsid w:val="00424B2A"/>
    <w:rsid w:val="00424BD3"/>
    <w:rsid w:val="00425526"/>
    <w:rsid w:val="00425818"/>
    <w:rsid w:val="004259BC"/>
    <w:rsid w:val="004263A1"/>
    <w:rsid w:val="004264D2"/>
    <w:rsid w:val="004267D3"/>
    <w:rsid w:val="00427710"/>
    <w:rsid w:val="00427760"/>
    <w:rsid w:val="00427E66"/>
    <w:rsid w:val="00427E93"/>
    <w:rsid w:val="004306C2"/>
    <w:rsid w:val="004306CF"/>
    <w:rsid w:val="00430A6A"/>
    <w:rsid w:val="00430AB7"/>
    <w:rsid w:val="00430EA9"/>
    <w:rsid w:val="004313F6"/>
    <w:rsid w:val="00431CD3"/>
    <w:rsid w:val="0043201F"/>
    <w:rsid w:val="00432673"/>
    <w:rsid w:val="00432C8D"/>
    <w:rsid w:val="004337F1"/>
    <w:rsid w:val="0043389A"/>
    <w:rsid w:val="00433E67"/>
    <w:rsid w:val="0043514E"/>
    <w:rsid w:val="00435253"/>
    <w:rsid w:val="00435980"/>
    <w:rsid w:val="00435ADF"/>
    <w:rsid w:val="00435CE1"/>
    <w:rsid w:val="0043621D"/>
    <w:rsid w:val="004363FE"/>
    <w:rsid w:val="00436F47"/>
    <w:rsid w:val="004370F2"/>
    <w:rsid w:val="004373CC"/>
    <w:rsid w:val="0043799F"/>
    <w:rsid w:val="00440DBC"/>
    <w:rsid w:val="00440EDF"/>
    <w:rsid w:val="004410A5"/>
    <w:rsid w:val="004417D7"/>
    <w:rsid w:val="00442329"/>
    <w:rsid w:val="00443577"/>
    <w:rsid w:val="004437AF"/>
    <w:rsid w:val="004437D2"/>
    <w:rsid w:val="00444040"/>
    <w:rsid w:val="004442BB"/>
    <w:rsid w:val="004447E6"/>
    <w:rsid w:val="00444D13"/>
    <w:rsid w:val="00444D6E"/>
    <w:rsid w:val="00445256"/>
    <w:rsid w:val="004452D7"/>
    <w:rsid w:val="00445371"/>
    <w:rsid w:val="00445492"/>
    <w:rsid w:val="00445A94"/>
    <w:rsid w:val="00445D3F"/>
    <w:rsid w:val="00446002"/>
    <w:rsid w:val="00446C17"/>
    <w:rsid w:val="00446E36"/>
    <w:rsid w:val="00447066"/>
    <w:rsid w:val="00447480"/>
    <w:rsid w:val="004476F0"/>
    <w:rsid w:val="00447A2B"/>
    <w:rsid w:val="004509F9"/>
    <w:rsid w:val="00450B45"/>
    <w:rsid w:val="004511D4"/>
    <w:rsid w:val="00451DEF"/>
    <w:rsid w:val="004529AD"/>
    <w:rsid w:val="004530AF"/>
    <w:rsid w:val="0045378C"/>
    <w:rsid w:val="00453EED"/>
    <w:rsid w:val="004541EB"/>
    <w:rsid w:val="004544B9"/>
    <w:rsid w:val="00454939"/>
    <w:rsid w:val="00454A24"/>
    <w:rsid w:val="00454AD9"/>
    <w:rsid w:val="00454F3A"/>
    <w:rsid w:val="0045582D"/>
    <w:rsid w:val="004561F3"/>
    <w:rsid w:val="00456C32"/>
    <w:rsid w:val="00456F14"/>
    <w:rsid w:val="00460200"/>
    <w:rsid w:val="00460621"/>
    <w:rsid w:val="00460755"/>
    <w:rsid w:val="00460E1F"/>
    <w:rsid w:val="004618CF"/>
    <w:rsid w:val="00462521"/>
    <w:rsid w:val="004627C6"/>
    <w:rsid w:val="00462A54"/>
    <w:rsid w:val="00462AAE"/>
    <w:rsid w:val="0046321D"/>
    <w:rsid w:val="00463236"/>
    <w:rsid w:val="004633E4"/>
    <w:rsid w:val="004634C7"/>
    <w:rsid w:val="00463B69"/>
    <w:rsid w:val="00463E1B"/>
    <w:rsid w:val="00463FA6"/>
    <w:rsid w:val="004646C8"/>
    <w:rsid w:val="00464DD1"/>
    <w:rsid w:val="00464EA9"/>
    <w:rsid w:val="0046509C"/>
    <w:rsid w:val="004650AE"/>
    <w:rsid w:val="004653DF"/>
    <w:rsid w:val="0046557F"/>
    <w:rsid w:val="00465D02"/>
    <w:rsid w:val="00466013"/>
    <w:rsid w:val="0046650F"/>
    <w:rsid w:val="004668D5"/>
    <w:rsid w:val="004668F7"/>
    <w:rsid w:val="00467490"/>
    <w:rsid w:val="004674D0"/>
    <w:rsid w:val="00467DB2"/>
    <w:rsid w:val="00467DC3"/>
    <w:rsid w:val="00467E38"/>
    <w:rsid w:val="0047021E"/>
    <w:rsid w:val="0047033B"/>
    <w:rsid w:val="00470EA0"/>
    <w:rsid w:val="00471754"/>
    <w:rsid w:val="00472120"/>
    <w:rsid w:val="00472687"/>
    <w:rsid w:val="00472A0D"/>
    <w:rsid w:val="00472CEB"/>
    <w:rsid w:val="00472DBF"/>
    <w:rsid w:val="0047314E"/>
    <w:rsid w:val="004736E6"/>
    <w:rsid w:val="00473869"/>
    <w:rsid w:val="00473F06"/>
    <w:rsid w:val="00474EDD"/>
    <w:rsid w:val="00474F05"/>
    <w:rsid w:val="004751E0"/>
    <w:rsid w:val="00475506"/>
    <w:rsid w:val="00475E6D"/>
    <w:rsid w:val="00475FBD"/>
    <w:rsid w:val="00476321"/>
    <w:rsid w:val="0047663E"/>
    <w:rsid w:val="0047672F"/>
    <w:rsid w:val="00476841"/>
    <w:rsid w:val="00476A71"/>
    <w:rsid w:val="00476EA5"/>
    <w:rsid w:val="00477ED2"/>
    <w:rsid w:val="00480133"/>
    <w:rsid w:val="00480A10"/>
    <w:rsid w:val="004818CD"/>
    <w:rsid w:val="004821BD"/>
    <w:rsid w:val="00482EB9"/>
    <w:rsid w:val="0048345C"/>
    <w:rsid w:val="00483DC5"/>
    <w:rsid w:val="0048496D"/>
    <w:rsid w:val="00485AD7"/>
    <w:rsid w:val="00485AEA"/>
    <w:rsid w:val="004866CA"/>
    <w:rsid w:val="004867CF"/>
    <w:rsid w:val="00487163"/>
    <w:rsid w:val="004872D8"/>
    <w:rsid w:val="0048733D"/>
    <w:rsid w:val="0048734A"/>
    <w:rsid w:val="004876F3"/>
    <w:rsid w:val="0048798E"/>
    <w:rsid w:val="00487C3B"/>
    <w:rsid w:val="00490205"/>
    <w:rsid w:val="0049086E"/>
    <w:rsid w:val="00490B5C"/>
    <w:rsid w:val="0049110A"/>
    <w:rsid w:val="00492A4D"/>
    <w:rsid w:val="00492BEE"/>
    <w:rsid w:val="00493D44"/>
    <w:rsid w:val="00493FE0"/>
    <w:rsid w:val="0049446C"/>
    <w:rsid w:val="00495421"/>
    <w:rsid w:val="00495472"/>
    <w:rsid w:val="004955D3"/>
    <w:rsid w:val="00495BFC"/>
    <w:rsid w:val="004961DC"/>
    <w:rsid w:val="004963B6"/>
    <w:rsid w:val="00496B64"/>
    <w:rsid w:val="00496ED3"/>
    <w:rsid w:val="004975EC"/>
    <w:rsid w:val="00497A3D"/>
    <w:rsid w:val="004A0736"/>
    <w:rsid w:val="004A092E"/>
    <w:rsid w:val="004A0BFA"/>
    <w:rsid w:val="004A0C0F"/>
    <w:rsid w:val="004A0FC7"/>
    <w:rsid w:val="004A11EB"/>
    <w:rsid w:val="004A13E6"/>
    <w:rsid w:val="004A1A2A"/>
    <w:rsid w:val="004A1E8A"/>
    <w:rsid w:val="004A24B9"/>
    <w:rsid w:val="004A2E96"/>
    <w:rsid w:val="004A2FCA"/>
    <w:rsid w:val="004A310C"/>
    <w:rsid w:val="004A31AD"/>
    <w:rsid w:val="004A31AE"/>
    <w:rsid w:val="004A3B33"/>
    <w:rsid w:val="004A4818"/>
    <w:rsid w:val="004A4D6D"/>
    <w:rsid w:val="004A4F29"/>
    <w:rsid w:val="004A522F"/>
    <w:rsid w:val="004A5761"/>
    <w:rsid w:val="004A5992"/>
    <w:rsid w:val="004A5F1A"/>
    <w:rsid w:val="004A636E"/>
    <w:rsid w:val="004A67B1"/>
    <w:rsid w:val="004A6FCA"/>
    <w:rsid w:val="004A7502"/>
    <w:rsid w:val="004A7B8F"/>
    <w:rsid w:val="004B0199"/>
    <w:rsid w:val="004B01EB"/>
    <w:rsid w:val="004B0AE3"/>
    <w:rsid w:val="004B133E"/>
    <w:rsid w:val="004B1A5C"/>
    <w:rsid w:val="004B1EB4"/>
    <w:rsid w:val="004B31BA"/>
    <w:rsid w:val="004B38E5"/>
    <w:rsid w:val="004B3C0B"/>
    <w:rsid w:val="004B42B6"/>
    <w:rsid w:val="004B4F96"/>
    <w:rsid w:val="004B52D7"/>
    <w:rsid w:val="004B53E3"/>
    <w:rsid w:val="004B564A"/>
    <w:rsid w:val="004B5659"/>
    <w:rsid w:val="004B5953"/>
    <w:rsid w:val="004B6D05"/>
    <w:rsid w:val="004B6F86"/>
    <w:rsid w:val="004B7152"/>
    <w:rsid w:val="004B71BB"/>
    <w:rsid w:val="004B74DB"/>
    <w:rsid w:val="004C01AF"/>
    <w:rsid w:val="004C02E1"/>
    <w:rsid w:val="004C0433"/>
    <w:rsid w:val="004C08D2"/>
    <w:rsid w:val="004C0F00"/>
    <w:rsid w:val="004C148F"/>
    <w:rsid w:val="004C183A"/>
    <w:rsid w:val="004C1AE1"/>
    <w:rsid w:val="004C1CF6"/>
    <w:rsid w:val="004C2259"/>
    <w:rsid w:val="004C2F57"/>
    <w:rsid w:val="004C3036"/>
    <w:rsid w:val="004C39F0"/>
    <w:rsid w:val="004C4119"/>
    <w:rsid w:val="004C4184"/>
    <w:rsid w:val="004C42AB"/>
    <w:rsid w:val="004C54E4"/>
    <w:rsid w:val="004C59FB"/>
    <w:rsid w:val="004C5B71"/>
    <w:rsid w:val="004C5DE0"/>
    <w:rsid w:val="004C6891"/>
    <w:rsid w:val="004C6EBD"/>
    <w:rsid w:val="004C7A40"/>
    <w:rsid w:val="004C7ABE"/>
    <w:rsid w:val="004C7EB6"/>
    <w:rsid w:val="004D007B"/>
    <w:rsid w:val="004D012E"/>
    <w:rsid w:val="004D0647"/>
    <w:rsid w:val="004D081F"/>
    <w:rsid w:val="004D0B20"/>
    <w:rsid w:val="004D0E25"/>
    <w:rsid w:val="004D105B"/>
    <w:rsid w:val="004D106F"/>
    <w:rsid w:val="004D13ED"/>
    <w:rsid w:val="004D1639"/>
    <w:rsid w:val="004D23F8"/>
    <w:rsid w:val="004D24C3"/>
    <w:rsid w:val="004D2799"/>
    <w:rsid w:val="004D27D9"/>
    <w:rsid w:val="004D2906"/>
    <w:rsid w:val="004D2EED"/>
    <w:rsid w:val="004D2F0A"/>
    <w:rsid w:val="004D34B6"/>
    <w:rsid w:val="004D4309"/>
    <w:rsid w:val="004D5310"/>
    <w:rsid w:val="004D5E50"/>
    <w:rsid w:val="004D64C1"/>
    <w:rsid w:val="004D65C8"/>
    <w:rsid w:val="004D6EE8"/>
    <w:rsid w:val="004D7397"/>
    <w:rsid w:val="004D740B"/>
    <w:rsid w:val="004D76F4"/>
    <w:rsid w:val="004E0050"/>
    <w:rsid w:val="004E01BD"/>
    <w:rsid w:val="004E0829"/>
    <w:rsid w:val="004E08DB"/>
    <w:rsid w:val="004E0E21"/>
    <w:rsid w:val="004E1847"/>
    <w:rsid w:val="004E1AC3"/>
    <w:rsid w:val="004E1E57"/>
    <w:rsid w:val="004E296A"/>
    <w:rsid w:val="004E2F93"/>
    <w:rsid w:val="004E355F"/>
    <w:rsid w:val="004E36CA"/>
    <w:rsid w:val="004E3D20"/>
    <w:rsid w:val="004E3D34"/>
    <w:rsid w:val="004E48C2"/>
    <w:rsid w:val="004E4BFF"/>
    <w:rsid w:val="004E4C47"/>
    <w:rsid w:val="004E4FD8"/>
    <w:rsid w:val="004E53B3"/>
    <w:rsid w:val="004E5A4E"/>
    <w:rsid w:val="004E6048"/>
    <w:rsid w:val="004E6252"/>
    <w:rsid w:val="004E6391"/>
    <w:rsid w:val="004E644B"/>
    <w:rsid w:val="004E6465"/>
    <w:rsid w:val="004E6C0B"/>
    <w:rsid w:val="004E6EDC"/>
    <w:rsid w:val="004E7082"/>
    <w:rsid w:val="004E73F7"/>
    <w:rsid w:val="004E77DF"/>
    <w:rsid w:val="004E7C38"/>
    <w:rsid w:val="004F00E1"/>
    <w:rsid w:val="004F04B0"/>
    <w:rsid w:val="004F0B5F"/>
    <w:rsid w:val="004F0B7A"/>
    <w:rsid w:val="004F0DDD"/>
    <w:rsid w:val="004F1644"/>
    <w:rsid w:val="004F165F"/>
    <w:rsid w:val="004F2029"/>
    <w:rsid w:val="004F2638"/>
    <w:rsid w:val="004F2C48"/>
    <w:rsid w:val="004F2CE2"/>
    <w:rsid w:val="004F363D"/>
    <w:rsid w:val="004F38E3"/>
    <w:rsid w:val="004F3954"/>
    <w:rsid w:val="004F3B1A"/>
    <w:rsid w:val="004F413D"/>
    <w:rsid w:val="004F428E"/>
    <w:rsid w:val="004F45D8"/>
    <w:rsid w:val="004F4BCE"/>
    <w:rsid w:val="004F576A"/>
    <w:rsid w:val="004F577B"/>
    <w:rsid w:val="004F62F3"/>
    <w:rsid w:val="004F6392"/>
    <w:rsid w:val="004F6DCE"/>
    <w:rsid w:val="004F6EFA"/>
    <w:rsid w:val="00500623"/>
    <w:rsid w:val="00500E7D"/>
    <w:rsid w:val="00500F22"/>
    <w:rsid w:val="005011E5"/>
    <w:rsid w:val="00501D4B"/>
    <w:rsid w:val="0050242A"/>
    <w:rsid w:val="00502630"/>
    <w:rsid w:val="00502D89"/>
    <w:rsid w:val="005033A7"/>
    <w:rsid w:val="0050363A"/>
    <w:rsid w:val="00503AEC"/>
    <w:rsid w:val="00503D77"/>
    <w:rsid w:val="00503F21"/>
    <w:rsid w:val="00503F52"/>
    <w:rsid w:val="00504A00"/>
    <w:rsid w:val="0050511E"/>
    <w:rsid w:val="0050515F"/>
    <w:rsid w:val="005053FC"/>
    <w:rsid w:val="00505669"/>
    <w:rsid w:val="005056D0"/>
    <w:rsid w:val="00505FBB"/>
    <w:rsid w:val="00506740"/>
    <w:rsid w:val="005068D1"/>
    <w:rsid w:val="00506B1D"/>
    <w:rsid w:val="00506C97"/>
    <w:rsid w:val="00506E11"/>
    <w:rsid w:val="00507C74"/>
    <w:rsid w:val="00510A47"/>
    <w:rsid w:val="00510B6A"/>
    <w:rsid w:val="00510DAC"/>
    <w:rsid w:val="005111D8"/>
    <w:rsid w:val="005111DA"/>
    <w:rsid w:val="00512150"/>
    <w:rsid w:val="00512196"/>
    <w:rsid w:val="00512A76"/>
    <w:rsid w:val="0051311C"/>
    <w:rsid w:val="0051320E"/>
    <w:rsid w:val="005138A3"/>
    <w:rsid w:val="00513B66"/>
    <w:rsid w:val="00514361"/>
    <w:rsid w:val="0051481D"/>
    <w:rsid w:val="00514883"/>
    <w:rsid w:val="00514A7E"/>
    <w:rsid w:val="00514EE1"/>
    <w:rsid w:val="00515374"/>
    <w:rsid w:val="0051582E"/>
    <w:rsid w:val="00517271"/>
    <w:rsid w:val="00517ABE"/>
    <w:rsid w:val="00517CC1"/>
    <w:rsid w:val="005204A7"/>
    <w:rsid w:val="0052077E"/>
    <w:rsid w:val="0052098D"/>
    <w:rsid w:val="00520A2F"/>
    <w:rsid w:val="00521BEC"/>
    <w:rsid w:val="00521BF6"/>
    <w:rsid w:val="0052205E"/>
    <w:rsid w:val="00522191"/>
    <w:rsid w:val="005233BD"/>
    <w:rsid w:val="005235F3"/>
    <w:rsid w:val="005236B6"/>
    <w:rsid w:val="00523B99"/>
    <w:rsid w:val="00524E35"/>
    <w:rsid w:val="005257BA"/>
    <w:rsid w:val="00525884"/>
    <w:rsid w:val="00525B89"/>
    <w:rsid w:val="005267CE"/>
    <w:rsid w:val="00526C08"/>
    <w:rsid w:val="00527088"/>
    <w:rsid w:val="005277A4"/>
    <w:rsid w:val="00530D94"/>
    <w:rsid w:val="00530E88"/>
    <w:rsid w:val="0053128D"/>
    <w:rsid w:val="005314CB"/>
    <w:rsid w:val="0053194C"/>
    <w:rsid w:val="00531C31"/>
    <w:rsid w:val="00531D1E"/>
    <w:rsid w:val="00532345"/>
    <w:rsid w:val="005323C9"/>
    <w:rsid w:val="00532620"/>
    <w:rsid w:val="00532754"/>
    <w:rsid w:val="00532764"/>
    <w:rsid w:val="00532F47"/>
    <w:rsid w:val="00532F61"/>
    <w:rsid w:val="0053311E"/>
    <w:rsid w:val="0053320B"/>
    <w:rsid w:val="00533359"/>
    <w:rsid w:val="00533549"/>
    <w:rsid w:val="005345C3"/>
    <w:rsid w:val="00534EF5"/>
    <w:rsid w:val="00535E18"/>
    <w:rsid w:val="00536CDD"/>
    <w:rsid w:val="00537452"/>
    <w:rsid w:val="00537E4D"/>
    <w:rsid w:val="00540761"/>
    <w:rsid w:val="00540A18"/>
    <w:rsid w:val="0054177F"/>
    <w:rsid w:val="00541B04"/>
    <w:rsid w:val="00541B11"/>
    <w:rsid w:val="00541F15"/>
    <w:rsid w:val="00543274"/>
    <w:rsid w:val="00543E71"/>
    <w:rsid w:val="00543F72"/>
    <w:rsid w:val="00543FC3"/>
    <w:rsid w:val="005447EB"/>
    <w:rsid w:val="00544905"/>
    <w:rsid w:val="00545D49"/>
    <w:rsid w:val="00545F29"/>
    <w:rsid w:val="00546B43"/>
    <w:rsid w:val="00546D8F"/>
    <w:rsid w:val="00547C23"/>
    <w:rsid w:val="00547C2A"/>
    <w:rsid w:val="00550248"/>
    <w:rsid w:val="00550367"/>
    <w:rsid w:val="0055077B"/>
    <w:rsid w:val="00550E19"/>
    <w:rsid w:val="00550FBF"/>
    <w:rsid w:val="005519EF"/>
    <w:rsid w:val="00551C03"/>
    <w:rsid w:val="0055212A"/>
    <w:rsid w:val="00552138"/>
    <w:rsid w:val="00552163"/>
    <w:rsid w:val="00552475"/>
    <w:rsid w:val="00552657"/>
    <w:rsid w:val="0055333A"/>
    <w:rsid w:val="00553561"/>
    <w:rsid w:val="00553A19"/>
    <w:rsid w:val="0055451E"/>
    <w:rsid w:val="00555AEF"/>
    <w:rsid w:val="00555C74"/>
    <w:rsid w:val="00556148"/>
    <w:rsid w:val="00556BFD"/>
    <w:rsid w:val="005572DF"/>
    <w:rsid w:val="0056039B"/>
    <w:rsid w:val="005608E1"/>
    <w:rsid w:val="00560C41"/>
    <w:rsid w:val="0056105D"/>
    <w:rsid w:val="0056141A"/>
    <w:rsid w:val="0056143C"/>
    <w:rsid w:val="00561537"/>
    <w:rsid w:val="00561ECA"/>
    <w:rsid w:val="00562EE4"/>
    <w:rsid w:val="00563557"/>
    <w:rsid w:val="005635CD"/>
    <w:rsid w:val="00563849"/>
    <w:rsid w:val="0056402A"/>
    <w:rsid w:val="005648F2"/>
    <w:rsid w:val="00564A03"/>
    <w:rsid w:val="005651BA"/>
    <w:rsid w:val="005652DE"/>
    <w:rsid w:val="0056587E"/>
    <w:rsid w:val="005658F9"/>
    <w:rsid w:val="00566772"/>
    <w:rsid w:val="00566B95"/>
    <w:rsid w:val="00566D08"/>
    <w:rsid w:val="0056730D"/>
    <w:rsid w:val="005700D6"/>
    <w:rsid w:val="00570622"/>
    <w:rsid w:val="0057095C"/>
    <w:rsid w:val="00571246"/>
    <w:rsid w:val="005715DD"/>
    <w:rsid w:val="0057200E"/>
    <w:rsid w:val="0057239E"/>
    <w:rsid w:val="00573405"/>
    <w:rsid w:val="00573EC5"/>
    <w:rsid w:val="00574E48"/>
    <w:rsid w:val="005757CD"/>
    <w:rsid w:val="00575CD4"/>
    <w:rsid w:val="00575D49"/>
    <w:rsid w:val="00576759"/>
    <w:rsid w:val="00577296"/>
    <w:rsid w:val="00577387"/>
    <w:rsid w:val="00580102"/>
    <w:rsid w:val="00580984"/>
    <w:rsid w:val="00580EB9"/>
    <w:rsid w:val="00581868"/>
    <w:rsid w:val="00581EE6"/>
    <w:rsid w:val="0058257B"/>
    <w:rsid w:val="005831DC"/>
    <w:rsid w:val="0058327A"/>
    <w:rsid w:val="00583D57"/>
    <w:rsid w:val="00583E3B"/>
    <w:rsid w:val="005844A0"/>
    <w:rsid w:val="00584630"/>
    <w:rsid w:val="005847D9"/>
    <w:rsid w:val="00584D27"/>
    <w:rsid w:val="00585847"/>
    <w:rsid w:val="005858C1"/>
    <w:rsid w:val="00585BA9"/>
    <w:rsid w:val="00586271"/>
    <w:rsid w:val="005864B2"/>
    <w:rsid w:val="00590902"/>
    <w:rsid w:val="005909B7"/>
    <w:rsid w:val="00590DA3"/>
    <w:rsid w:val="00591DF5"/>
    <w:rsid w:val="005923F8"/>
    <w:rsid w:val="00592B28"/>
    <w:rsid w:val="00592D85"/>
    <w:rsid w:val="00592FEB"/>
    <w:rsid w:val="00593C90"/>
    <w:rsid w:val="005946DB"/>
    <w:rsid w:val="0059587B"/>
    <w:rsid w:val="00595D69"/>
    <w:rsid w:val="00595F08"/>
    <w:rsid w:val="005960DB"/>
    <w:rsid w:val="0059650C"/>
    <w:rsid w:val="00596684"/>
    <w:rsid w:val="00596936"/>
    <w:rsid w:val="00596F09"/>
    <w:rsid w:val="00597476"/>
    <w:rsid w:val="00597757"/>
    <w:rsid w:val="00597851"/>
    <w:rsid w:val="00597CEA"/>
    <w:rsid w:val="00597F01"/>
    <w:rsid w:val="00597F22"/>
    <w:rsid w:val="005A02D6"/>
    <w:rsid w:val="005A0387"/>
    <w:rsid w:val="005A0702"/>
    <w:rsid w:val="005A0B5F"/>
    <w:rsid w:val="005A0DF6"/>
    <w:rsid w:val="005A1D54"/>
    <w:rsid w:val="005A2ACF"/>
    <w:rsid w:val="005A2C96"/>
    <w:rsid w:val="005A2D69"/>
    <w:rsid w:val="005A2DFC"/>
    <w:rsid w:val="005A3374"/>
    <w:rsid w:val="005A3395"/>
    <w:rsid w:val="005A3518"/>
    <w:rsid w:val="005A354D"/>
    <w:rsid w:val="005A371D"/>
    <w:rsid w:val="005A3AD5"/>
    <w:rsid w:val="005A3D72"/>
    <w:rsid w:val="005A40CB"/>
    <w:rsid w:val="005A4177"/>
    <w:rsid w:val="005A4E3A"/>
    <w:rsid w:val="005A5817"/>
    <w:rsid w:val="005A5B93"/>
    <w:rsid w:val="005A610B"/>
    <w:rsid w:val="005A648F"/>
    <w:rsid w:val="005A6592"/>
    <w:rsid w:val="005A720D"/>
    <w:rsid w:val="005A78D4"/>
    <w:rsid w:val="005A7E59"/>
    <w:rsid w:val="005B0C65"/>
    <w:rsid w:val="005B1483"/>
    <w:rsid w:val="005B17AD"/>
    <w:rsid w:val="005B2A77"/>
    <w:rsid w:val="005B3126"/>
    <w:rsid w:val="005B3430"/>
    <w:rsid w:val="005B3764"/>
    <w:rsid w:val="005B3CBB"/>
    <w:rsid w:val="005B4261"/>
    <w:rsid w:val="005B476E"/>
    <w:rsid w:val="005B4DF2"/>
    <w:rsid w:val="005B54E1"/>
    <w:rsid w:val="005B58C7"/>
    <w:rsid w:val="005B5D20"/>
    <w:rsid w:val="005B66A1"/>
    <w:rsid w:val="005B6932"/>
    <w:rsid w:val="005B7770"/>
    <w:rsid w:val="005C0293"/>
    <w:rsid w:val="005C1093"/>
    <w:rsid w:val="005C15E0"/>
    <w:rsid w:val="005C172D"/>
    <w:rsid w:val="005C1798"/>
    <w:rsid w:val="005C21A7"/>
    <w:rsid w:val="005C262C"/>
    <w:rsid w:val="005C37D1"/>
    <w:rsid w:val="005C50AD"/>
    <w:rsid w:val="005C56AE"/>
    <w:rsid w:val="005C57B2"/>
    <w:rsid w:val="005C5E39"/>
    <w:rsid w:val="005C60F3"/>
    <w:rsid w:val="005C692D"/>
    <w:rsid w:val="005C70DD"/>
    <w:rsid w:val="005C7968"/>
    <w:rsid w:val="005C7B12"/>
    <w:rsid w:val="005C7F72"/>
    <w:rsid w:val="005C7F7E"/>
    <w:rsid w:val="005C7FF2"/>
    <w:rsid w:val="005D017D"/>
    <w:rsid w:val="005D04ED"/>
    <w:rsid w:val="005D04F8"/>
    <w:rsid w:val="005D0714"/>
    <w:rsid w:val="005D0D22"/>
    <w:rsid w:val="005D0D2C"/>
    <w:rsid w:val="005D0F6E"/>
    <w:rsid w:val="005D126B"/>
    <w:rsid w:val="005D1B10"/>
    <w:rsid w:val="005D20EE"/>
    <w:rsid w:val="005D24F7"/>
    <w:rsid w:val="005D2BB2"/>
    <w:rsid w:val="005D2D65"/>
    <w:rsid w:val="005D31F0"/>
    <w:rsid w:val="005D3CEE"/>
    <w:rsid w:val="005D402E"/>
    <w:rsid w:val="005D5B3B"/>
    <w:rsid w:val="005D5EFF"/>
    <w:rsid w:val="005D611F"/>
    <w:rsid w:val="005D6576"/>
    <w:rsid w:val="005D6C39"/>
    <w:rsid w:val="005D791A"/>
    <w:rsid w:val="005E00BA"/>
    <w:rsid w:val="005E089B"/>
    <w:rsid w:val="005E0AE5"/>
    <w:rsid w:val="005E0DE7"/>
    <w:rsid w:val="005E0F95"/>
    <w:rsid w:val="005E1A36"/>
    <w:rsid w:val="005E1C6E"/>
    <w:rsid w:val="005E283A"/>
    <w:rsid w:val="005E311B"/>
    <w:rsid w:val="005E354F"/>
    <w:rsid w:val="005E38BD"/>
    <w:rsid w:val="005E3D59"/>
    <w:rsid w:val="005E4172"/>
    <w:rsid w:val="005E4661"/>
    <w:rsid w:val="005E4FA7"/>
    <w:rsid w:val="005E55EA"/>
    <w:rsid w:val="005E5CF2"/>
    <w:rsid w:val="005E68BB"/>
    <w:rsid w:val="005E6A42"/>
    <w:rsid w:val="005E731F"/>
    <w:rsid w:val="005E78E8"/>
    <w:rsid w:val="005E7DB0"/>
    <w:rsid w:val="005F024D"/>
    <w:rsid w:val="005F0A7A"/>
    <w:rsid w:val="005F0C28"/>
    <w:rsid w:val="005F11D7"/>
    <w:rsid w:val="005F13B1"/>
    <w:rsid w:val="005F1485"/>
    <w:rsid w:val="005F1856"/>
    <w:rsid w:val="005F1A90"/>
    <w:rsid w:val="005F1D4A"/>
    <w:rsid w:val="005F1D9F"/>
    <w:rsid w:val="005F22D4"/>
    <w:rsid w:val="005F273D"/>
    <w:rsid w:val="005F28DC"/>
    <w:rsid w:val="005F2A3E"/>
    <w:rsid w:val="005F2BBC"/>
    <w:rsid w:val="005F2E87"/>
    <w:rsid w:val="005F31D9"/>
    <w:rsid w:val="005F40AF"/>
    <w:rsid w:val="005F4338"/>
    <w:rsid w:val="005F48B7"/>
    <w:rsid w:val="005F4BAF"/>
    <w:rsid w:val="005F63F6"/>
    <w:rsid w:val="005F64A0"/>
    <w:rsid w:val="005F64EC"/>
    <w:rsid w:val="005F696B"/>
    <w:rsid w:val="005F6A34"/>
    <w:rsid w:val="005F7220"/>
    <w:rsid w:val="005F73C5"/>
    <w:rsid w:val="005F769F"/>
    <w:rsid w:val="005F76B5"/>
    <w:rsid w:val="005F799F"/>
    <w:rsid w:val="005F7D00"/>
    <w:rsid w:val="0060120A"/>
    <w:rsid w:val="00603124"/>
    <w:rsid w:val="0060315F"/>
    <w:rsid w:val="00603298"/>
    <w:rsid w:val="00603BD0"/>
    <w:rsid w:val="00603CCF"/>
    <w:rsid w:val="00603D63"/>
    <w:rsid w:val="00604062"/>
    <w:rsid w:val="0060407B"/>
    <w:rsid w:val="006044CA"/>
    <w:rsid w:val="00604978"/>
    <w:rsid w:val="006051B6"/>
    <w:rsid w:val="0060542C"/>
    <w:rsid w:val="00605579"/>
    <w:rsid w:val="00606161"/>
    <w:rsid w:val="006067D7"/>
    <w:rsid w:val="00606922"/>
    <w:rsid w:val="00606DF0"/>
    <w:rsid w:val="0060743F"/>
    <w:rsid w:val="00607459"/>
    <w:rsid w:val="006078F0"/>
    <w:rsid w:val="00607B53"/>
    <w:rsid w:val="00607C95"/>
    <w:rsid w:val="00610919"/>
    <w:rsid w:val="00610F1D"/>
    <w:rsid w:val="00611160"/>
    <w:rsid w:val="006114D6"/>
    <w:rsid w:val="006115E7"/>
    <w:rsid w:val="0061239D"/>
    <w:rsid w:val="00612AE0"/>
    <w:rsid w:val="00613187"/>
    <w:rsid w:val="0061403C"/>
    <w:rsid w:val="00615260"/>
    <w:rsid w:val="006159AF"/>
    <w:rsid w:val="006167A8"/>
    <w:rsid w:val="006170C3"/>
    <w:rsid w:val="006170CD"/>
    <w:rsid w:val="006175AD"/>
    <w:rsid w:val="006175FA"/>
    <w:rsid w:val="00617B5D"/>
    <w:rsid w:val="00620192"/>
    <w:rsid w:val="006207AD"/>
    <w:rsid w:val="006207C3"/>
    <w:rsid w:val="00620AB3"/>
    <w:rsid w:val="00620C6A"/>
    <w:rsid w:val="00620C88"/>
    <w:rsid w:val="00621479"/>
    <w:rsid w:val="006214F2"/>
    <w:rsid w:val="006216B4"/>
    <w:rsid w:val="006221AF"/>
    <w:rsid w:val="00622765"/>
    <w:rsid w:val="00622894"/>
    <w:rsid w:val="00622AE5"/>
    <w:rsid w:val="00622C67"/>
    <w:rsid w:val="00623264"/>
    <w:rsid w:val="006234A9"/>
    <w:rsid w:val="006244B8"/>
    <w:rsid w:val="00624C48"/>
    <w:rsid w:val="0062534E"/>
    <w:rsid w:val="0062540C"/>
    <w:rsid w:val="006255B4"/>
    <w:rsid w:val="00625BBF"/>
    <w:rsid w:val="0062624B"/>
    <w:rsid w:val="00626A98"/>
    <w:rsid w:val="00627501"/>
    <w:rsid w:val="00627911"/>
    <w:rsid w:val="00627AF1"/>
    <w:rsid w:val="00627B56"/>
    <w:rsid w:val="00627C23"/>
    <w:rsid w:val="00627CA1"/>
    <w:rsid w:val="0063018F"/>
    <w:rsid w:val="0063097C"/>
    <w:rsid w:val="00630C35"/>
    <w:rsid w:val="006310DF"/>
    <w:rsid w:val="0063224B"/>
    <w:rsid w:val="0063271E"/>
    <w:rsid w:val="006329AD"/>
    <w:rsid w:val="00632BE2"/>
    <w:rsid w:val="00632CA0"/>
    <w:rsid w:val="00633AB5"/>
    <w:rsid w:val="00633AC6"/>
    <w:rsid w:val="0063413F"/>
    <w:rsid w:val="006343E4"/>
    <w:rsid w:val="0063444C"/>
    <w:rsid w:val="006344A2"/>
    <w:rsid w:val="00634ADE"/>
    <w:rsid w:val="00634BB9"/>
    <w:rsid w:val="00634EB1"/>
    <w:rsid w:val="0063503C"/>
    <w:rsid w:val="0063565C"/>
    <w:rsid w:val="0063584F"/>
    <w:rsid w:val="006358D4"/>
    <w:rsid w:val="00635B37"/>
    <w:rsid w:val="00635DA2"/>
    <w:rsid w:val="00635ED2"/>
    <w:rsid w:val="00635EE8"/>
    <w:rsid w:val="00636260"/>
    <w:rsid w:val="00636266"/>
    <w:rsid w:val="00636278"/>
    <w:rsid w:val="00636387"/>
    <w:rsid w:val="00636F2D"/>
    <w:rsid w:val="00637C38"/>
    <w:rsid w:val="00637F65"/>
    <w:rsid w:val="00641A88"/>
    <w:rsid w:val="00642344"/>
    <w:rsid w:val="006424DF"/>
    <w:rsid w:val="00642FFF"/>
    <w:rsid w:val="00643269"/>
    <w:rsid w:val="006434DD"/>
    <w:rsid w:val="00643A45"/>
    <w:rsid w:val="00644360"/>
    <w:rsid w:val="00644CF6"/>
    <w:rsid w:val="00645569"/>
    <w:rsid w:val="006458D9"/>
    <w:rsid w:val="00645AB9"/>
    <w:rsid w:val="006462F7"/>
    <w:rsid w:val="00646308"/>
    <w:rsid w:val="006463F7"/>
    <w:rsid w:val="00646D2D"/>
    <w:rsid w:val="006472D1"/>
    <w:rsid w:val="006477DE"/>
    <w:rsid w:val="006505F4"/>
    <w:rsid w:val="00650F6F"/>
    <w:rsid w:val="00651720"/>
    <w:rsid w:val="00651CA6"/>
    <w:rsid w:val="00651F20"/>
    <w:rsid w:val="00651FE1"/>
    <w:rsid w:val="00652147"/>
    <w:rsid w:val="006525EC"/>
    <w:rsid w:val="006537D9"/>
    <w:rsid w:val="006541F6"/>
    <w:rsid w:val="00654382"/>
    <w:rsid w:val="006544C0"/>
    <w:rsid w:val="006546D6"/>
    <w:rsid w:val="00654C7A"/>
    <w:rsid w:val="00654DA7"/>
    <w:rsid w:val="0065526C"/>
    <w:rsid w:val="00655360"/>
    <w:rsid w:val="00656030"/>
    <w:rsid w:val="006568F9"/>
    <w:rsid w:val="00657033"/>
    <w:rsid w:val="00657586"/>
    <w:rsid w:val="006575C5"/>
    <w:rsid w:val="00657826"/>
    <w:rsid w:val="00657C80"/>
    <w:rsid w:val="00657F6B"/>
    <w:rsid w:val="00660B69"/>
    <w:rsid w:val="00661079"/>
    <w:rsid w:val="006618CD"/>
    <w:rsid w:val="00661E0C"/>
    <w:rsid w:val="006621F2"/>
    <w:rsid w:val="00662A35"/>
    <w:rsid w:val="00663395"/>
    <w:rsid w:val="006633DF"/>
    <w:rsid w:val="00663682"/>
    <w:rsid w:val="00663A31"/>
    <w:rsid w:val="00663ABB"/>
    <w:rsid w:val="006652E7"/>
    <w:rsid w:val="0066550B"/>
    <w:rsid w:val="00665CEC"/>
    <w:rsid w:val="00665DE8"/>
    <w:rsid w:val="00666295"/>
    <w:rsid w:val="0066638B"/>
    <w:rsid w:val="00666847"/>
    <w:rsid w:val="00666C28"/>
    <w:rsid w:val="00667434"/>
    <w:rsid w:val="006674CE"/>
    <w:rsid w:val="00667DBF"/>
    <w:rsid w:val="00667E03"/>
    <w:rsid w:val="00670345"/>
    <w:rsid w:val="00670961"/>
    <w:rsid w:val="00671EB6"/>
    <w:rsid w:val="00671F8F"/>
    <w:rsid w:val="00672435"/>
    <w:rsid w:val="006729CB"/>
    <w:rsid w:val="00673002"/>
    <w:rsid w:val="00673735"/>
    <w:rsid w:val="00673744"/>
    <w:rsid w:val="00675CEA"/>
    <w:rsid w:val="00676132"/>
    <w:rsid w:val="0067740E"/>
    <w:rsid w:val="00677452"/>
    <w:rsid w:val="0067763C"/>
    <w:rsid w:val="006802A6"/>
    <w:rsid w:val="006804D7"/>
    <w:rsid w:val="006809B9"/>
    <w:rsid w:val="00680D34"/>
    <w:rsid w:val="00681104"/>
    <w:rsid w:val="00681EE1"/>
    <w:rsid w:val="006829D1"/>
    <w:rsid w:val="006835DD"/>
    <w:rsid w:val="006835E9"/>
    <w:rsid w:val="00683A26"/>
    <w:rsid w:val="00683D06"/>
    <w:rsid w:val="00683E9A"/>
    <w:rsid w:val="006851E7"/>
    <w:rsid w:val="0068562D"/>
    <w:rsid w:val="0068575A"/>
    <w:rsid w:val="00685C94"/>
    <w:rsid w:val="00685E1F"/>
    <w:rsid w:val="00685FB7"/>
    <w:rsid w:val="0068601C"/>
    <w:rsid w:val="00686F41"/>
    <w:rsid w:val="006871A3"/>
    <w:rsid w:val="0068729F"/>
    <w:rsid w:val="00687312"/>
    <w:rsid w:val="006873FE"/>
    <w:rsid w:val="00687EDF"/>
    <w:rsid w:val="006907C7"/>
    <w:rsid w:val="0069097B"/>
    <w:rsid w:val="00691225"/>
    <w:rsid w:val="0069147F"/>
    <w:rsid w:val="006917F1"/>
    <w:rsid w:val="0069182A"/>
    <w:rsid w:val="00692016"/>
    <w:rsid w:val="006924E9"/>
    <w:rsid w:val="006924EF"/>
    <w:rsid w:val="00692E5F"/>
    <w:rsid w:val="00692FA4"/>
    <w:rsid w:val="00693986"/>
    <w:rsid w:val="00694A0B"/>
    <w:rsid w:val="00695663"/>
    <w:rsid w:val="00695B35"/>
    <w:rsid w:val="00695E76"/>
    <w:rsid w:val="00696D1D"/>
    <w:rsid w:val="006971AF"/>
    <w:rsid w:val="006976AB"/>
    <w:rsid w:val="00697776"/>
    <w:rsid w:val="00697DCD"/>
    <w:rsid w:val="00697F1D"/>
    <w:rsid w:val="006A0604"/>
    <w:rsid w:val="006A1DF3"/>
    <w:rsid w:val="006A1E2B"/>
    <w:rsid w:val="006A207F"/>
    <w:rsid w:val="006A3255"/>
    <w:rsid w:val="006A3388"/>
    <w:rsid w:val="006A3C58"/>
    <w:rsid w:val="006A3F72"/>
    <w:rsid w:val="006A443F"/>
    <w:rsid w:val="006A52F0"/>
    <w:rsid w:val="006A5CFD"/>
    <w:rsid w:val="006A5E2B"/>
    <w:rsid w:val="006A6859"/>
    <w:rsid w:val="006A6DD4"/>
    <w:rsid w:val="006A6E14"/>
    <w:rsid w:val="006B0ADA"/>
    <w:rsid w:val="006B0F3B"/>
    <w:rsid w:val="006B18CF"/>
    <w:rsid w:val="006B19C2"/>
    <w:rsid w:val="006B2169"/>
    <w:rsid w:val="006B27BD"/>
    <w:rsid w:val="006B282F"/>
    <w:rsid w:val="006B2F4C"/>
    <w:rsid w:val="006B3374"/>
    <w:rsid w:val="006B3823"/>
    <w:rsid w:val="006B3C94"/>
    <w:rsid w:val="006B492A"/>
    <w:rsid w:val="006B4B57"/>
    <w:rsid w:val="006B4CE0"/>
    <w:rsid w:val="006B4DB9"/>
    <w:rsid w:val="006B5048"/>
    <w:rsid w:val="006B5ECB"/>
    <w:rsid w:val="006B62F2"/>
    <w:rsid w:val="006B6742"/>
    <w:rsid w:val="006B70CF"/>
    <w:rsid w:val="006B7327"/>
    <w:rsid w:val="006C0162"/>
    <w:rsid w:val="006C02EB"/>
    <w:rsid w:val="006C0CD3"/>
    <w:rsid w:val="006C127A"/>
    <w:rsid w:val="006C166E"/>
    <w:rsid w:val="006C1CB8"/>
    <w:rsid w:val="006C213B"/>
    <w:rsid w:val="006C243D"/>
    <w:rsid w:val="006C27B6"/>
    <w:rsid w:val="006C3539"/>
    <w:rsid w:val="006C37AB"/>
    <w:rsid w:val="006C3B9D"/>
    <w:rsid w:val="006C3D7D"/>
    <w:rsid w:val="006C3EB8"/>
    <w:rsid w:val="006C4272"/>
    <w:rsid w:val="006C45BC"/>
    <w:rsid w:val="006C4DA6"/>
    <w:rsid w:val="006C4EDB"/>
    <w:rsid w:val="006C5A19"/>
    <w:rsid w:val="006C5E84"/>
    <w:rsid w:val="006C646C"/>
    <w:rsid w:val="006C6513"/>
    <w:rsid w:val="006C6EDA"/>
    <w:rsid w:val="006C6F51"/>
    <w:rsid w:val="006C79BC"/>
    <w:rsid w:val="006C7CFA"/>
    <w:rsid w:val="006C7E63"/>
    <w:rsid w:val="006D01A1"/>
    <w:rsid w:val="006D04B3"/>
    <w:rsid w:val="006D04C3"/>
    <w:rsid w:val="006D0699"/>
    <w:rsid w:val="006D0D2F"/>
    <w:rsid w:val="006D0F29"/>
    <w:rsid w:val="006D1FAD"/>
    <w:rsid w:val="006D203D"/>
    <w:rsid w:val="006D21A9"/>
    <w:rsid w:val="006D2834"/>
    <w:rsid w:val="006D29F7"/>
    <w:rsid w:val="006D37D9"/>
    <w:rsid w:val="006D387F"/>
    <w:rsid w:val="006D3D68"/>
    <w:rsid w:val="006D3EC1"/>
    <w:rsid w:val="006D4037"/>
    <w:rsid w:val="006D4A25"/>
    <w:rsid w:val="006D4C69"/>
    <w:rsid w:val="006D4D5E"/>
    <w:rsid w:val="006D4F0D"/>
    <w:rsid w:val="006D53D2"/>
    <w:rsid w:val="006D5DF1"/>
    <w:rsid w:val="006D5F74"/>
    <w:rsid w:val="006D680B"/>
    <w:rsid w:val="006D6968"/>
    <w:rsid w:val="006D7579"/>
    <w:rsid w:val="006D77CF"/>
    <w:rsid w:val="006D7DC1"/>
    <w:rsid w:val="006D7F6B"/>
    <w:rsid w:val="006E0995"/>
    <w:rsid w:val="006E0B70"/>
    <w:rsid w:val="006E0C99"/>
    <w:rsid w:val="006E130A"/>
    <w:rsid w:val="006E207D"/>
    <w:rsid w:val="006E21FB"/>
    <w:rsid w:val="006E2397"/>
    <w:rsid w:val="006E251D"/>
    <w:rsid w:val="006E2844"/>
    <w:rsid w:val="006E2FD7"/>
    <w:rsid w:val="006E377A"/>
    <w:rsid w:val="006E3AE6"/>
    <w:rsid w:val="006E3C0F"/>
    <w:rsid w:val="006E3F86"/>
    <w:rsid w:val="006E4563"/>
    <w:rsid w:val="006E5E54"/>
    <w:rsid w:val="006E6760"/>
    <w:rsid w:val="006E6844"/>
    <w:rsid w:val="006E6A2E"/>
    <w:rsid w:val="006E6D1A"/>
    <w:rsid w:val="006E77C9"/>
    <w:rsid w:val="006F03D1"/>
    <w:rsid w:val="006F051E"/>
    <w:rsid w:val="006F177D"/>
    <w:rsid w:val="006F235D"/>
    <w:rsid w:val="006F2805"/>
    <w:rsid w:val="006F30F9"/>
    <w:rsid w:val="006F396C"/>
    <w:rsid w:val="006F3B3D"/>
    <w:rsid w:val="006F450B"/>
    <w:rsid w:val="006F45BC"/>
    <w:rsid w:val="006F4DCF"/>
    <w:rsid w:val="006F5AC7"/>
    <w:rsid w:val="006F5D87"/>
    <w:rsid w:val="006F5E41"/>
    <w:rsid w:val="006F6032"/>
    <w:rsid w:val="006F676B"/>
    <w:rsid w:val="006F71EA"/>
    <w:rsid w:val="006F7747"/>
    <w:rsid w:val="007005E2"/>
    <w:rsid w:val="00700E4E"/>
    <w:rsid w:val="00701258"/>
    <w:rsid w:val="0070174F"/>
    <w:rsid w:val="00701A64"/>
    <w:rsid w:val="00701F78"/>
    <w:rsid w:val="007022D1"/>
    <w:rsid w:val="00702C6B"/>
    <w:rsid w:val="00703761"/>
    <w:rsid w:val="0070390E"/>
    <w:rsid w:val="00703E04"/>
    <w:rsid w:val="00704527"/>
    <w:rsid w:val="00704CFB"/>
    <w:rsid w:val="00704EDA"/>
    <w:rsid w:val="0070556F"/>
    <w:rsid w:val="007055D9"/>
    <w:rsid w:val="00705C89"/>
    <w:rsid w:val="00706B4C"/>
    <w:rsid w:val="0070775E"/>
    <w:rsid w:val="007077BD"/>
    <w:rsid w:val="007078F1"/>
    <w:rsid w:val="00707C60"/>
    <w:rsid w:val="007100EF"/>
    <w:rsid w:val="007101C6"/>
    <w:rsid w:val="00710B79"/>
    <w:rsid w:val="00710D02"/>
    <w:rsid w:val="00710D8E"/>
    <w:rsid w:val="00710EE4"/>
    <w:rsid w:val="00710FDA"/>
    <w:rsid w:val="0071185E"/>
    <w:rsid w:val="00711F45"/>
    <w:rsid w:val="00712C91"/>
    <w:rsid w:val="007131B1"/>
    <w:rsid w:val="007135FC"/>
    <w:rsid w:val="00713BFC"/>
    <w:rsid w:val="00713F18"/>
    <w:rsid w:val="007144A8"/>
    <w:rsid w:val="007145A2"/>
    <w:rsid w:val="007147B1"/>
    <w:rsid w:val="00715179"/>
    <w:rsid w:val="007153AB"/>
    <w:rsid w:val="00715D28"/>
    <w:rsid w:val="00716C74"/>
    <w:rsid w:val="00716CC8"/>
    <w:rsid w:val="0071762A"/>
    <w:rsid w:val="0071786F"/>
    <w:rsid w:val="00717A4D"/>
    <w:rsid w:val="00717A65"/>
    <w:rsid w:val="007200DE"/>
    <w:rsid w:val="0072016C"/>
    <w:rsid w:val="00720377"/>
    <w:rsid w:val="0072080F"/>
    <w:rsid w:val="00720D71"/>
    <w:rsid w:val="00720E30"/>
    <w:rsid w:val="00721429"/>
    <w:rsid w:val="00721439"/>
    <w:rsid w:val="007218AF"/>
    <w:rsid w:val="00721DB1"/>
    <w:rsid w:val="00721EBE"/>
    <w:rsid w:val="0072240A"/>
    <w:rsid w:val="00722853"/>
    <w:rsid w:val="0072347D"/>
    <w:rsid w:val="00723AB2"/>
    <w:rsid w:val="00724392"/>
    <w:rsid w:val="00724550"/>
    <w:rsid w:val="00724D93"/>
    <w:rsid w:val="00724E02"/>
    <w:rsid w:val="00725085"/>
    <w:rsid w:val="00725225"/>
    <w:rsid w:val="0072557C"/>
    <w:rsid w:val="00726574"/>
    <w:rsid w:val="007269C8"/>
    <w:rsid w:val="00726A03"/>
    <w:rsid w:val="00726EE0"/>
    <w:rsid w:val="0072706F"/>
    <w:rsid w:val="00730392"/>
    <w:rsid w:val="0073048C"/>
    <w:rsid w:val="00730E6E"/>
    <w:rsid w:val="00730FA0"/>
    <w:rsid w:val="007310D7"/>
    <w:rsid w:val="007314F7"/>
    <w:rsid w:val="0073153F"/>
    <w:rsid w:val="00731C4E"/>
    <w:rsid w:val="00731D85"/>
    <w:rsid w:val="007324CB"/>
    <w:rsid w:val="0073276A"/>
    <w:rsid w:val="00732AEE"/>
    <w:rsid w:val="007339F5"/>
    <w:rsid w:val="00734414"/>
    <w:rsid w:val="0073475E"/>
    <w:rsid w:val="00734807"/>
    <w:rsid w:val="00734A51"/>
    <w:rsid w:val="00735258"/>
    <w:rsid w:val="00735EE0"/>
    <w:rsid w:val="00736059"/>
    <w:rsid w:val="007361F2"/>
    <w:rsid w:val="00736365"/>
    <w:rsid w:val="00737442"/>
    <w:rsid w:val="007403BD"/>
    <w:rsid w:val="00740950"/>
    <w:rsid w:val="0074097F"/>
    <w:rsid w:val="00741378"/>
    <w:rsid w:val="007417F2"/>
    <w:rsid w:val="0074182D"/>
    <w:rsid w:val="00742614"/>
    <w:rsid w:val="00742F46"/>
    <w:rsid w:val="007433C7"/>
    <w:rsid w:val="007433D3"/>
    <w:rsid w:val="007442CA"/>
    <w:rsid w:val="00744636"/>
    <w:rsid w:val="00744772"/>
    <w:rsid w:val="00744825"/>
    <w:rsid w:val="00745071"/>
    <w:rsid w:val="00745483"/>
    <w:rsid w:val="00746D53"/>
    <w:rsid w:val="00746F46"/>
    <w:rsid w:val="00747529"/>
    <w:rsid w:val="007505A9"/>
    <w:rsid w:val="0075060F"/>
    <w:rsid w:val="007507E5"/>
    <w:rsid w:val="00750AE1"/>
    <w:rsid w:val="00750F49"/>
    <w:rsid w:val="00751140"/>
    <w:rsid w:val="0075127E"/>
    <w:rsid w:val="00751EA8"/>
    <w:rsid w:val="00752354"/>
    <w:rsid w:val="00752646"/>
    <w:rsid w:val="0075322E"/>
    <w:rsid w:val="00753269"/>
    <w:rsid w:val="007540D8"/>
    <w:rsid w:val="0075475C"/>
    <w:rsid w:val="00754B91"/>
    <w:rsid w:val="00754EA5"/>
    <w:rsid w:val="00755414"/>
    <w:rsid w:val="00755E85"/>
    <w:rsid w:val="00756385"/>
    <w:rsid w:val="0075658B"/>
    <w:rsid w:val="007568C1"/>
    <w:rsid w:val="00756AD3"/>
    <w:rsid w:val="00756DBA"/>
    <w:rsid w:val="00756EE6"/>
    <w:rsid w:val="007573E3"/>
    <w:rsid w:val="0075752B"/>
    <w:rsid w:val="007575C8"/>
    <w:rsid w:val="007575D7"/>
    <w:rsid w:val="00757E7F"/>
    <w:rsid w:val="00760620"/>
    <w:rsid w:val="00760688"/>
    <w:rsid w:val="00760A6E"/>
    <w:rsid w:val="00760F7B"/>
    <w:rsid w:val="00761EF5"/>
    <w:rsid w:val="007620D3"/>
    <w:rsid w:val="00763479"/>
    <w:rsid w:val="0076349B"/>
    <w:rsid w:val="00763AAC"/>
    <w:rsid w:val="00764DE3"/>
    <w:rsid w:val="00764EF3"/>
    <w:rsid w:val="00765B09"/>
    <w:rsid w:val="00765CC9"/>
    <w:rsid w:val="007661E3"/>
    <w:rsid w:val="007668E6"/>
    <w:rsid w:val="007669F1"/>
    <w:rsid w:val="00766E90"/>
    <w:rsid w:val="00767BAF"/>
    <w:rsid w:val="007715F6"/>
    <w:rsid w:val="00771B71"/>
    <w:rsid w:val="00771BD1"/>
    <w:rsid w:val="00771D3B"/>
    <w:rsid w:val="00771FE2"/>
    <w:rsid w:val="00772A81"/>
    <w:rsid w:val="007730AE"/>
    <w:rsid w:val="00773D1B"/>
    <w:rsid w:val="00773DAA"/>
    <w:rsid w:val="00774216"/>
    <w:rsid w:val="00774773"/>
    <w:rsid w:val="00774956"/>
    <w:rsid w:val="00775019"/>
    <w:rsid w:val="00775444"/>
    <w:rsid w:val="00775F9B"/>
    <w:rsid w:val="007760E0"/>
    <w:rsid w:val="0077631D"/>
    <w:rsid w:val="00776692"/>
    <w:rsid w:val="007767E9"/>
    <w:rsid w:val="007768D6"/>
    <w:rsid w:val="0077690F"/>
    <w:rsid w:val="00776C60"/>
    <w:rsid w:val="00777361"/>
    <w:rsid w:val="00777420"/>
    <w:rsid w:val="00777451"/>
    <w:rsid w:val="00780225"/>
    <w:rsid w:val="00780363"/>
    <w:rsid w:val="00780B0F"/>
    <w:rsid w:val="00780EAF"/>
    <w:rsid w:val="00780FC5"/>
    <w:rsid w:val="007811A5"/>
    <w:rsid w:val="00781588"/>
    <w:rsid w:val="0078167B"/>
    <w:rsid w:val="007818B5"/>
    <w:rsid w:val="007818F1"/>
    <w:rsid w:val="007822C5"/>
    <w:rsid w:val="0078282B"/>
    <w:rsid w:val="00782B17"/>
    <w:rsid w:val="00783550"/>
    <w:rsid w:val="007835B0"/>
    <w:rsid w:val="00783A41"/>
    <w:rsid w:val="00783D0F"/>
    <w:rsid w:val="007841BA"/>
    <w:rsid w:val="00784205"/>
    <w:rsid w:val="0078429E"/>
    <w:rsid w:val="007844B6"/>
    <w:rsid w:val="0078554D"/>
    <w:rsid w:val="00785863"/>
    <w:rsid w:val="00785DC2"/>
    <w:rsid w:val="00785E3E"/>
    <w:rsid w:val="00786789"/>
    <w:rsid w:val="00786CC1"/>
    <w:rsid w:val="007874B4"/>
    <w:rsid w:val="00787A09"/>
    <w:rsid w:val="007902D7"/>
    <w:rsid w:val="00790631"/>
    <w:rsid w:val="00790DBC"/>
    <w:rsid w:val="0079192F"/>
    <w:rsid w:val="00791987"/>
    <w:rsid w:val="00791B6C"/>
    <w:rsid w:val="00791E2A"/>
    <w:rsid w:val="007922F7"/>
    <w:rsid w:val="007927DB"/>
    <w:rsid w:val="0079298B"/>
    <w:rsid w:val="00792C3D"/>
    <w:rsid w:val="00792D2F"/>
    <w:rsid w:val="00792E92"/>
    <w:rsid w:val="007930D4"/>
    <w:rsid w:val="0079372B"/>
    <w:rsid w:val="00793954"/>
    <w:rsid w:val="00793AB8"/>
    <w:rsid w:val="00793AD7"/>
    <w:rsid w:val="00795338"/>
    <w:rsid w:val="00795752"/>
    <w:rsid w:val="00795CB1"/>
    <w:rsid w:val="0079632C"/>
    <w:rsid w:val="007967FB"/>
    <w:rsid w:val="007968FC"/>
    <w:rsid w:val="00797007"/>
    <w:rsid w:val="00797084"/>
    <w:rsid w:val="00797683"/>
    <w:rsid w:val="00797693"/>
    <w:rsid w:val="00797F6E"/>
    <w:rsid w:val="007A02AA"/>
    <w:rsid w:val="007A03DA"/>
    <w:rsid w:val="007A0523"/>
    <w:rsid w:val="007A0744"/>
    <w:rsid w:val="007A0F02"/>
    <w:rsid w:val="007A104B"/>
    <w:rsid w:val="007A106C"/>
    <w:rsid w:val="007A1502"/>
    <w:rsid w:val="007A1B95"/>
    <w:rsid w:val="007A2022"/>
    <w:rsid w:val="007A2139"/>
    <w:rsid w:val="007A253F"/>
    <w:rsid w:val="007A2E97"/>
    <w:rsid w:val="007A3075"/>
    <w:rsid w:val="007A3FB2"/>
    <w:rsid w:val="007A4249"/>
    <w:rsid w:val="007A43A4"/>
    <w:rsid w:val="007A4A69"/>
    <w:rsid w:val="007A4B3B"/>
    <w:rsid w:val="007A4BD0"/>
    <w:rsid w:val="007A5D19"/>
    <w:rsid w:val="007A700F"/>
    <w:rsid w:val="007A71F9"/>
    <w:rsid w:val="007A76DC"/>
    <w:rsid w:val="007A76DD"/>
    <w:rsid w:val="007A7898"/>
    <w:rsid w:val="007B00A1"/>
    <w:rsid w:val="007B00BE"/>
    <w:rsid w:val="007B063E"/>
    <w:rsid w:val="007B0D7B"/>
    <w:rsid w:val="007B0E0C"/>
    <w:rsid w:val="007B0E97"/>
    <w:rsid w:val="007B1F4B"/>
    <w:rsid w:val="007B1F7A"/>
    <w:rsid w:val="007B28D0"/>
    <w:rsid w:val="007B2984"/>
    <w:rsid w:val="007B2C24"/>
    <w:rsid w:val="007B3083"/>
    <w:rsid w:val="007B31E3"/>
    <w:rsid w:val="007B32C6"/>
    <w:rsid w:val="007B3599"/>
    <w:rsid w:val="007B36DD"/>
    <w:rsid w:val="007B3B7D"/>
    <w:rsid w:val="007B3B95"/>
    <w:rsid w:val="007B3C62"/>
    <w:rsid w:val="007B3C93"/>
    <w:rsid w:val="007B3EB4"/>
    <w:rsid w:val="007B48BD"/>
    <w:rsid w:val="007B571F"/>
    <w:rsid w:val="007B585A"/>
    <w:rsid w:val="007B58F8"/>
    <w:rsid w:val="007B5D2B"/>
    <w:rsid w:val="007B622A"/>
    <w:rsid w:val="007B628D"/>
    <w:rsid w:val="007B70EC"/>
    <w:rsid w:val="007B7270"/>
    <w:rsid w:val="007B7855"/>
    <w:rsid w:val="007B7C3C"/>
    <w:rsid w:val="007C09D7"/>
    <w:rsid w:val="007C1E08"/>
    <w:rsid w:val="007C1F37"/>
    <w:rsid w:val="007C1F61"/>
    <w:rsid w:val="007C20F8"/>
    <w:rsid w:val="007C2402"/>
    <w:rsid w:val="007C24C4"/>
    <w:rsid w:val="007C260B"/>
    <w:rsid w:val="007C2787"/>
    <w:rsid w:val="007C2C90"/>
    <w:rsid w:val="007C2CB3"/>
    <w:rsid w:val="007C31CF"/>
    <w:rsid w:val="007C3A21"/>
    <w:rsid w:val="007C3D65"/>
    <w:rsid w:val="007C46ED"/>
    <w:rsid w:val="007C5452"/>
    <w:rsid w:val="007C5543"/>
    <w:rsid w:val="007C5611"/>
    <w:rsid w:val="007C5AE9"/>
    <w:rsid w:val="007C5C4F"/>
    <w:rsid w:val="007C65D2"/>
    <w:rsid w:val="007C69FD"/>
    <w:rsid w:val="007C785A"/>
    <w:rsid w:val="007C7ED7"/>
    <w:rsid w:val="007D00D1"/>
    <w:rsid w:val="007D0E41"/>
    <w:rsid w:val="007D2F78"/>
    <w:rsid w:val="007D312B"/>
    <w:rsid w:val="007D3867"/>
    <w:rsid w:val="007D396D"/>
    <w:rsid w:val="007D3AB4"/>
    <w:rsid w:val="007D4684"/>
    <w:rsid w:val="007D4FE6"/>
    <w:rsid w:val="007D56D4"/>
    <w:rsid w:val="007D58BA"/>
    <w:rsid w:val="007D5EFC"/>
    <w:rsid w:val="007D6431"/>
    <w:rsid w:val="007D7382"/>
    <w:rsid w:val="007D7DCC"/>
    <w:rsid w:val="007D7E4E"/>
    <w:rsid w:val="007E0865"/>
    <w:rsid w:val="007E092B"/>
    <w:rsid w:val="007E0DCC"/>
    <w:rsid w:val="007E1349"/>
    <w:rsid w:val="007E173A"/>
    <w:rsid w:val="007E2542"/>
    <w:rsid w:val="007E2A4E"/>
    <w:rsid w:val="007E3223"/>
    <w:rsid w:val="007E334F"/>
    <w:rsid w:val="007E33AF"/>
    <w:rsid w:val="007E37CC"/>
    <w:rsid w:val="007E3E52"/>
    <w:rsid w:val="007E4116"/>
    <w:rsid w:val="007E4945"/>
    <w:rsid w:val="007E4B98"/>
    <w:rsid w:val="007E50DD"/>
    <w:rsid w:val="007E5207"/>
    <w:rsid w:val="007E5475"/>
    <w:rsid w:val="007E5621"/>
    <w:rsid w:val="007E568E"/>
    <w:rsid w:val="007E5811"/>
    <w:rsid w:val="007E58A6"/>
    <w:rsid w:val="007E5F63"/>
    <w:rsid w:val="007E6B3E"/>
    <w:rsid w:val="007E6C36"/>
    <w:rsid w:val="007E6DEA"/>
    <w:rsid w:val="007E7C58"/>
    <w:rsid w:val="007F00B3"/>
    <w:rsid w:val="007F06BF"/>
    <w:rsid w:val="007F0811"/>
    <w:rsid w:val="007F09E2"/>
    <w:rsid w:val="007F0DBF"/>
    <w:rsid w:val="007F0F2C"/>
    <w:rsid w:val="007F16B5"/>
    <w:rsid w:val="007F1828"/>
    <w:rsid w:val="007F194F"/>
    <w:rsid w:val="007F1EF0"/>
    <w:rsid w:val="007F20BF"/>
    <w:rsid w:val="007F22FE"/>
    <w:rsid w:val="007F2539"/>
    <w:rsid w:val="007F2B0F"/>
    <w:rsid w:val="007F2B48"/>
    <w:rsid w:val="007F3475"/>
    <w:rsid w:val="007F3C8C"/>
    <w:rsid w:val="007F4674"/>
    <w:rsid w:val="007F4880"/>
    <w:rsid w:val="007F4B37"/>
    <w:rsid w:val="007F4E26"/>
    <w:rsid w:val="007F5468"/>
    <w:rsid w:val="007F5EC3"/>
    <w:rsid w:val="007F5F72"/>
    <w:rsid w:val="007F699C"/>
    <w:rsid w:val="007F6A6F"/>
    <w:rsid w:val="007F6B0B"/>
    <w:rsid w:val="007F6CEF"/>
    <w:rsid w:val="007F7B32"/>
    <w:rsid w:val="008000FD"/>
    <w:rsid w:val="0080097C"/>
    <w:rsid w:val="008009A6"/>
    <w:rsid w:val="00800D5D"/>
    <w:rsid w:val="00800E48"/>
    <w:rsid w:val="00801D52"/>
    <w:rsid w:val="00801E75"/>
    <w:rsid w:val="00801F6C"/>
    <w:rsid w:val="008025C3"/>
    <w:rsid w:val="008029AC"/>
    <w:rsid w:val="00802B16"/>
    <w:rsid w:val="00803D08"/>
    <w:rsid w:val="008041C6"/>
    <w:rsid w:val="00804830"/>
    <w:rsid w:val="00804A4D"/>
    <w:rsid w:val="00804BC4"/>
    <w:rsid w:val="008052D7"/>
    <w:rsid w:val="00805679"/>
    <w:rsid w:val="00806447"/>
    <w:rsid w:val="0080683C"/>
    <w:rsid w:val="00807330"/>
    <w:rsid w:val="00807719"/>
    <w:rsid w:val="00807F64"/>
    <w:rsid w:val="0081004B"/>
    <w:rsid w:val="008102C0"/>
    <w:rsid w:val="008102E7"/>
    <w:rsid w:val="00810401"/>
    <w:rsid w:val="00810BDD"/>
    <w:rsid w:val="008113C1"/>
    <w:rsid w:val="0081169B"/>
    <w:rsid w:val="008116DA"/>
    <w:rsid w:val="00811C7D"/>
    <w:rsid w:val="00812329"/>
    <w:rsid w:val="00813263"/>
    <w:rsid w:val="00813829"/>
    <w:rsid w:val="00813F51"/>
    <w:rsid w:val="00814856"/>
    <w:rsid w:val="00814966"/>
    <w:rsid w:val="00814A91"/>
    <w:rsid w:val="00814BD5"/>
    <w:rsid w:val="00815022"/>
    <w:rsid w:val="008155E1"/>
    <w:rsid w:val="008159E7"/>
    <w:rsid w:val="00815A96"/>
    <w:rsid w:val="00815C5E"/>
    <w:rsid w:val="00816074"/>
    <w:rsid w:val="00816BBD"/>
    <w:rsid w:val="008173E3"/>
    <w:rsid w:val="0081747B"/>
    <w:rsid w:val="008176D4"/>
    <w:rsid w:val="00817C9F"/>
    <w:rsid w:val="00817F49"/>
    <w:rsid w:val="0082025D"/>
    <w:rsid w:val="008203B8"/>
    <w:rsid w:val="00821369"/>
    <w:rsid w:val="008213AE"/>
    <w:rsid w:val="00822188"/>
    <w:rsid w:val="00822358"/>
    <w:rsid w:val="00822B93"/>
    <w:rsid w:val="0082337C"/>
    <w:rsid w:val="00823601"/>
    <w:rsid w:val="00823B57"/>
    <w:rsid w:val="00823B86"/>
    <w:rsid w:val="00824390"/>
    <w:rsid w:val="008245F9"/>
    <w:rsid w:val="008246ED"/>
    <w:rsid w:val="00824B6C"/>
    <w:rsid w:val="00824D70"/>
    <w:rsid w:val="00824D7D"/>
    <w:rsid w:val="0082531F"/>
    <w:rsid w:val="008254CB"/>
    <w:rsid w:val="00825A84"/>
    <w:rsid w:val="00825E84"/>
    <w:rsid w:val="00825FC1"/>
    <w:rsid w:val="0082609C"/>
    <w:rsid w:val="0082639F"/>
    <w:rsid w:val="00827253"/>
    <w:rsid w:val="00827AAB"/>
    <w:rsid w:val="00827CDA"/>
    <w:rsid w:val="008302B6"/>
    <w:rsid w:val="00830A1D"/>
    <w:rsid w:val="00831DDA"/>
    <w:rsid w:val="008326C9"/>
    <w:rsid w:val="008328AF"/>
    <w:rsid w:val="0083304C"/>
    <w:rsid w:val="0083359E"/>
    <w:rsid w:val="008337A3"/>
    <w:rsid w:val="008344B7"/>
    <w:rsid w:val="0083496C"/>
    <w:rsid w:val="00834DD9"/>
    <w:rsid w:val="00835A55"/>
    <w:rsid w:val="00835AD8"/>
    <w:rsid w:val="00835F43"/>
    <w:rsid w:val="00836450"/>
    <w:rsid w:val="008369B0"/>
    <w:rsid w:val="00836C5F"/>
    <w:rsid w:val="00837016"/>
    <w:rsid w:val="008376CD"/>
    <w:rsid w:val="0083792E"/>
    <w:rsid w:val="008402CE"/>
    <w:rsid w:val="00841989"/>
    <w:rsid w:val="00842226"/>
    <w:rsid w:val="00842387"/>
    <w:rsid w:val="00843FB3"/>
    <w:rsid w:val="0084443F"/>
    <w:rsid w:val="00845CFC"/>
    <w:rsid w:val="00845DE3"/>
    <w:rsid w:val="00846443"/>
    <w:rsid w:val="00846BE0"/>
    <w:rsid w:val="00846D73"/>
    <w:rsid w:val="0084702A"/>
    <w:rsid w:val="008473F6"/>
    <w:rsid w:val="00850105"/>
    <w:rsid w:val="00850AC1"/>
    <w:rsid w:val="00850DB7"/>
    <w:rsid w:val="00851023"/>
    <w:rsid w:val="00852421"/>
    <w:rsid w:val="008528F3"/>
    <w:rsid w:val="00852913"/>
    <w:rsid w:val="00852943"/>
    <w:rsid w:val="00852FEC"/>
    <w:rsid w:val="0085316D"/>
    <w:rsid w:val="00853DCE"/>
    <w:rsid w:val="00854640"/>
    <w:rsid w:val="00854B21"/>
    <w:rsid w:val="008550C8"/>
    <w:rsid w:val="0085599B"/>
    <w:rsid w:val="00855E61"/>
    <w:rsid w:val="008569C4"/>
    <w:rsid w:val="00856F39"/>
    <w:rsid w:val="00856F71"/>
    <w:rsid w:val="008571C7"/>
    <w:rsid w:val="00857672"/>
    <w:rsid w:val="0085775A"/>
    <w:rsid w:val="00857BA4"/>
    <w:rsid w:val="00857CE0"/>
    <w:rsid w:val="00857E0B"/>
    <w:rsid w:val="00860659"/>
    <w:rsid w:val="00860691"/>
    <w:rsid w:val="008606D5"/>
    <w:rsid w:val="00860E60"/>
    <w:rsid w:val="00860F6F"/>
    <w:rsid w:val="008610A6"/>
    <w:rsid w:val="008613F7"/>
    <w:rsid w:val="0086162F"/>
    <w:rsid w:val="0086174F"/>
    <w:rsid w:val="0086281A"/>
    <w:rsid w:val="00863C89"/>
    <w:rsid w:val="00864A03"/>
    <w:rsid w:val="00864A34"/>
    <w:rsid w:val="008657A3"/>
    <w:rsid w:val="00865F43"/>
    <w:rsid w:val="00866515"/>
    <w:rsid w:val="008668C0"/>
    <w:rsid w:val="00866959"/>
    <w:rsid w:val="00866E6F"/>
    <w:rsid w:val="00867049"/>
    <w:rsid w:val="0086718E"/>
    <w:rsid w:val="0086785D"/>
    <w:rsid w:val="00867B3A"/>
    <w:rsid w:val="0087007C"/>
    <w:rsid w:val="00871D94"/>
    <w:rsid w:val="00871EA7"/>
    <w:rsid w:val="008720C9"/>
    <w:rsid w:val="00872171"/>
    <w:rsid w:val="0087253B"/>
    <w:rsid w:val="00872A52"/>
    <w:rsid w:val="00873AF9"/>
    <w:rsid w:val="0087441E"/>
    <w:rsid w:val="00874977"/>
    <w:rsid w:val="00874E65"/>
    <w:rsid w:val="008750E5"/>
    <w:rsid w:val="0087523B"/>
    <w:rsid w:val="00875550"/>
    <w:rsid w:val="00875686"/>
    <w:rsid w:val="00876B28"/>
    <w:rsid w:val="00876DF4"/>
    <w:rsid w:val="00877F51"/>
    <w:rsid w:val="008800B5"/>
    <w:rsid w:val="00881102"/>
    <w:rsid w:val="00881106"/>
    <w:rsid w:val="008817DE"/>
    <w:rsid w:val="008823D4"/>
    <w:rsid w:val="00882557"/>
    <w:rsid w:val="00883993"/>
    <w:rsid w:val="0088409C"/>
    <w:rsid w:val="008845B5"/>
    <w:rsid w:val="00884CE8"/>
    <w:rsid w:val="00885071"/>
    <w:rsid w:val="008850D6"/>
    <w:rsid w:val="00885391"/>
    <w:rsid w:val="008853A1"/>
    <w:rsid w:val="008853B9"/>
    <w:rsid w:val="00885862"/>
    <w:rsid w:val="008858C1"/>
    <w:rsid w:val="00885EF4"/>
    <w:rsid w:val="008863A8"/>
    <w:rsid w:val="00886CB0"/>
    <w:rsid w:val="00886E2D"/>
    <w:rsid w:val="0089024D"/>
    <w:rsid w:val="008908BE"/>
    <w:rsid w:val="00890C28"/>
    <w:rsid w:val="00891B08"/>
    <w:rsid w:val="00891B56"/>
    <w:rsid w:val="008921D2"/>
    <w:rsid w:val="008922A8"/>
    <w:rsid w:val="0089261D"/>
    <w:rsid w:val="0089266D"/>
    <w:rsid w:val="0089286E"/>
    <w:rsid w:val="00892A6B"/>
    <w:rsid w:val="00892E27"/>
    <w:rsid w:val="008937AF"/>
    <w:rsid w:val="008946EC"/>
    <w:rsid w:val="00894F97"/>
    <w:rsid w:val="008950D2"/>
    <w:rsid w:val="0089550B"/>
    <w:rsid w:val="008959F2"/>
    <w:rsid w:val="00896D5E"/>
    <w:rsid w:val="00896DE5"/>
    <w:rsid w:val="008970B7"/>
    <w:rsid w:val="00897240"/>
    <w:rsid w:val="00897C79"/>
    <w:rsid w:val="008A05C6"/>
    <w:rsid w:val="008A07FE"/>
    <w:rsid w:val="008A09DA"/>
    <w:rsid w:val="008A0AB3"/>
    <w:rsid w:val="008A1115"/>
    <w:rsid w:val="008A18F7"/>
    <w:rsid w:val="008A2871"/>
    <w:rsid w:val="008A2DB2"/>
    <w:rsid w:val="008A30D0"/>
    <w:rsid w:val="008A30FB"/>
    <w:rsid w:val="008A32EE"/>
    <w:rsid w:val="008A3518"/>
    <w:rsid w:val="008A4010"/>
    <w:rsid w:val="008A43B6"/>
    <w:rsid w:val="008A4E57"/>
    <w:rsid w:val="008A5E9F"/>
    <w:rsid w:val="008A61CC"/>
    <w:rsid w:val="008A6D0D"/>
    <w:rsid w:val="008A7250"/>
    <w:rsid w:val="008A7E06"/>
    <w:rsid w:val="008A7E49"/>
    <w:rsid w:val="008B060C"/>
    <w:rsid w:val="008B0727"/>
    <w:rsid w:val="008B09CE"/>
    <w:rsid w:val="008B0C28"/>
    <w:rsid w:val="008B1986"/>
    <w:rsid w:val="008B1B80"/>
    <w:rsid w:val="008B1D19"/>
    <w:rsid w:val="008B20B9"/>
    <w:rsid w:val="008B21F4"/>
    <w:rsid w:val="008B33ED"/>
    <w:rsid w:val="008B3F39"/>
    <w:rsid w:val="008B4838"/>
    <w:rsid w:val="008B4CC2"/>
    <w:rsid w:val="008B4CD9"/>
    <w:rsid w:val="008B534B"/>
    <w:rsid w:val="008B5B30"/>
    <w:rsid w:val="008B5CF0"/>
    <w:rsid w:val="008B5D1E"/>
    <w:rsid w:val="008B641E"/>
    <w:rsid w:val="008B6944"/>
    <w:rsid w:val="008B6ADA"/>
    <w:rsid w:val="008B727F"/>
    <w:rsid w:val="008B7612"/>
    <w:rsid w:val="008B76CB"/>
    <w:rsid w:val="008B7B8D"/>
    <w:rsid w:val="008C0308"/>
    <w:rsid w:val="008C0E77"/>
    <w:rsid w:val="008C0EEF"/>
    <w:rsid w:val="008C1072"/>
    <w:rsid w:val="008C13E8"/>
    <w:rsid w:val="008C190E"/>
    <w:rsid w:val="008C1BF3"/>
    <w:rsid w:val="008C2417"/>
    <w:rsid w:val="008C2504"/>
    <w:rsid w:val="008C30AF"/>
    <w:rsid w:val="008C3436"/>
    <w:rsid w:val="008C34F5"/>
    <w:rsid w:val="008C350D"/>
    <w:rsid w:val="008C355B"/>
    <w:rsid w:val="008C4049"/>
    <w:rsid w:val="008C4462"/>
    <w:rsid w:val="008C4513"/>
    <w:rsid w:val="008C4708"/>
    <w:rsid w:val="008C47AD"/>
    <w:rsid w:val="008C4F16"/>
    <w:rsid w:val="008C5E38"/>
    <w:rsid w:val="008C5E73"/>
    <w:rsid w:val="008C5F04"/>
    <w:rsid w:val="008C6560"/>
    <w:rsid w:val="008C6683"/>
    <w:rsid w:val="008C6E49"/>
    <w:rsid w:val="008C763D"/>
    <w:rsid w:val="008C767C"/>
    <w:rsid w:val="008D000D"/>
    <w:rsid w:val="008D08C2"/>
    <w:rsid w:val="008D0B4E"/>
    <w:rsid w:val="008D0FDB"/>
    <w:rsid w:val="008D13AF"/>
    <w:rsid w:val="008D13FE"/>
    <w:rsid w:val="008D1D72"/>
    <w:rsid w:val="008D24EC"/>
    <w:rsid w:val="008D29CF"/>
    <w:rsid w:val="008D4415"/>
    <w:rsid w:val="008D46D4"/>
    <w:rsid w:val="008D48D5"/>
    <w:rsid w:val="008D4978"/>
    <w:rsid w:val="008D49C3"/>
    <w:rsid w:val="008D50BC"/>
    <w:rsid w:val="008D5703"/>
    <w:rsid w:val="008D57E3"/>
    <w:rsid w:val="008D58E4"/>
    <w:rsid w:val="008D669D"/>
    <w:rsid w:val="008D69E5"/>
    <w:rsid w:val="008D6C7A"/>
    <w:rsid w:val="008D6CAC"/>
    <w:rsid w:val="008D6D32"/>
    <w:rsid w:val="008D6DD1"/>
    <w:rsid w:val="008D7172"/>
    <w:rsid w:val="008D737E"/>
    <w:rsid w:val="008D73FF"/>
    <w:rsid w:val="008D7832"/>
    <w:rsid w:val="008D7AA1"/>
    <w:rsid w:val="008D7ABA"/>
    <w:rsid w:val="008E00B0"/>
    <w:rsid w:val="008E00D2"/>
    <w:rsid w:val="008E0B28"/>
    <w:rsid w:val="008E1155"/>
    <w:rsid w:val="008E11EB"/>
    <w:rsid w:val="008E1346"/>
    <w:rsid w:val="008E18B6"/>
    <w:rsid w:val="008E1B05"/>
    <w:rsid w:val="008E1CC4"/>
    <w:rsid w:val="008E1ECF"/>
    <w:rsid w:val="008E1EE0"/>
    <w:rsid w:val="008E29A6"/>
    <w:rsid w:val="008E32ED"/>
    <w:rsid w:val="008E3CAA"/>
    <w:rsid w:val="008E47B3"/>
    <w:rsid w:val="008E488F"/>
    <w:rsid w:val="008E48CE"/>
    <w:rsid w:val="008E4A82"/>
    <w:rsid w:val="008E53F0"/>
    <w:rsid w:val="008E58AC"/>
    <w:rsid w:val="008E5B5C"/>
    <w:rsid w:val="008E68C9"/>
    <w:rsid w:val="008E6BAD"/>
    <w:rsid w:val="008E755F"/>
    <w:rsid w:val="008E7B2D"/>
    <w:rsid w:val="008E7EC7"/>
    <w:rsid w:val="008F05D2"/>
    <w:rsid w:val="008F1065"/>
    <w:rsid w:val="008F124D"/>
    <w:rsid w:val="008F1659"/>
    <w:rsid w:val="008F166E"/>
    <w:rsid w:val="008F190A"/>
    <w:rsid w:val="008F1F6D"/>
    <w:rsid w:val="008F25E3"/>
    <w:rsid w:val="008F31EA"/>
    <w:rsid w:val="008F5A7E"/>
    <w:rsid w:val="008F5A85"/>
    <w:rsid w:val="008F5FCA"/>
    <w:rsid w:val="008F698C"/>
    <w:rsid w:val="008F6D10"/>
    <w:rsid w:val="008F6EFC"/>
    <w:rsid w:val="008F6FCD"/>
    <w:rsid w:val="008F77B7"/>
    <w:rsid w:val="008F7880"/>
    <w:rsid w:val="008F7F60"/>
    <w:rsid w:val="009001FA"/>
    <w:rsid w:val="009003B1"/>
    <w:rsid w:val="00900449"/>
    <w:rsid w:val="009016A6"/>
    <w:rsid w:val="00901777"/>
    <w:rsid w:val="00901939"/>
    <w:rsid w:val="00901E5D"/>
    <w:rsid w:val="00901FD8"/>
    <w:rsid w:val="00902122"/>
    <w:rsid w:val="0090219E"/>
    <w:rsid w:val="00902238"/>
    <w:rsid w:val="0090247F"/>
    <w:rsid w:val="00902517"/>
    <w:rsid w:val="00902736"/>
    <w:rsid w:val="0090297A"/>
    <w:rsid w:val="00902A6A"/>
    <w:rsid w:val="00903183"/>
    <w:rsid w:val="0090384F"/>
    <w:rsid w:val="009040EB"/>
    <w:rsid w:val="00904902"/>
    <w:rsid w:val="00904F37"/>
    <w:rsid w:val="00905208"/>
    <w:rsid w:val="009056EB"/>
    <w:rsid w:val="00906017"/>
    <w:rsid w:val="0090616A"/>
    <w:rsid w:val="009062D3"/>
    <w:rsid w:val="009065FA"/>
    <w:rsid w:val="00906DEA"/>
    <w:rsid w:val="0090727C"/>
    <w:rsid w:val="00907A1C"/>
    <w:rsid w:val="009104E2"/>
    <w:rsid w:val="009106DF"/>
    <w:rsid w:val="00910AAC"/>
    <w:rsid w:val="00910DDA"/>
    <w:rsid w:val="00911354"/>
    <w:rsid w:val="00911D27"/>
    <w:rsid w:val="00911E48"/>
    <w:rsid w:val="00911FF0"/>
    <w:rsid w:val="009120AD"/>
    <w:rsid w:val="00912323"/>
    <w:rsid w:val="00912954"/>
    <w:rsid w:val="00912CA8"/>
    <w:rsid w:val="00912CC9"/>
    <w:rsid w:val="00912E18"/>
    <w:rsid w:val="00914C42"/>
    <w:rsid w:val="0091524A"/>
    <w:rsid w:val="009154A1"/>
    <w:rsid w:val="00915CF0"/>
    <w:rsid w:val="00916451"/>
    <w:rsid w:val="00917AA9"/>
    <w:rsid w:val="00917BF9"/>
    <w:rsid w:val="00917CB4"/>
    <w:rsid w:val="00917D74"/>
    <w:rsid w:val="00920719"/>
    <w:rsid w:val="009207F1"/>
    <w:rsid w:val="00920EDE"/>
    <w:rsid w:val="00921027"/>
    <w:rsid w:val="009210FE"/>
    <w:rsid w:val="009214C8"/>
    <w:rsid w:val="009214F4"/>
    <w:rsid w:val="009218E9"/>
    <w:rsid w:val="00921A50"/>
    <w:rsid w:val="00921AA8"/>
    <w:rsid w:val="00922515"/>
    <w:rsid w:val="0092266C"/>
    <w:rsid w:val="009227E3"/>
    <w:rsid w:val="00922F60"/>
    <w:rsid w:val="00923007"/>
    <w:rsid w:val="009231A5"/>
    <w:rsid w:val="0092362E"/>
    <w:rsid w:val="00924224"/>
    <w:rsid w:val="0092426D"/>
    <w:rsid w:val="00924E3E"/>
    <w:rsid w:val="00925314"/>
    <w:rsid w:val="00925420"/>
    <w:rsid w:val="00926682"/>
    <w:rsid w:val="00926D4B"/>
    <w:rsid w:val="00926E4B"/>
    <w:rsid w:val="00926EAE"/>
    <w:rsid w:val="0092771B"/>
    <w:rsid w:val="00930745"/>
    <w:rsid w:val="009309D3"/>
    <w:rsid w:val="00930AD0"/>
    <w:rsid w:val="00930D63"/>
    <w:rsid w:val="00931372"/>
    <w:rsid w:val="009313AB"/>
    <w:rsid w:val="00931D98"/>
    <w:rsid w:val="00931F29"/>
    <w:rsid w:val="009320E2"/>
    <w:rsid w:val="0093230F"/>
    <w:rsid w:val="009325A3"/>
    <w:rsid w:val="009325A9"/>
    <w:rsid w:val="00933019"/>
    <w:rsid w:val="00933FB9"/>
    <w:rsid w:val="009341D5"/>
    <w:rsid w:val="00934284"/>
    <w:rsid w:val="00934D06"/>
    <w:rsid w:val="00935717"/>
    <w:rsid w:val="00935C0D"/>
    <w:rsid w:val="00936628"/>
    <w:rsid w:val="00936A69"/>
    <w:rsid w:val="00936B33"/>
    <w:rsid w:val="00936FBB"/>
    <w:rsid w:val="00937502"/>
    <w:rsid w:val="00937598"/>
    <w:rsid w:val="009378EE"/>
    <w:rsid w:val="00937B66"/>
    <w:rsid w:val="00937C33"/>
    <w:rsid w:val="00940D42"/>
    <w:rsid w:val="00941E44"/>
    <w:rsid w:val="00941E80"/>
    <w:rsid w:val="0094217F"/>
    <w:rsid w:val="0094218E"/>
    <w:rsid w:val="00942642"/>
    <w:rsid w:val="0094266F"/>
    <w:rsid w:val="00942AD5"/>
    <w:rsid w:val="00942B91"/>
    <w:rsid w:val="00943A91"/>
    <w:rsid w:val="00943B53"/>
    <w:rsid w:val="00944A5B"/>
    <w:rsid w:val="00944A7C"/>
    <w:rsid w:val="00944E46"/>
    <w:rsid w:val="00944EF0"/>
    <w:rsid w:val="00945A66"/>
    <w:rsid w:val="00946105"/>
    <w:rsid w:val="009471D6"/>
    <w:rsid w:val="009476FF"/>
    <w:rsid w:val="009478D6"/>
    <w:rsid w:val="009506DF"/>
    <w:rsid w:val="009506EB"/>
    <w:rsid w:val="0095122C"/>
    <w:rsid w:val="00952119"/>
    <w:rsid w:val="00952758"/>
    <w:rsid w:val="00953072"/>
    <w:rsid w:val="00953769"/>
    <w:rsid w:val="00953A25"/>
    <w:rsid w:val="00953AE9"/>
    <w:rsid w:val="009544B6"/>
    <w:rsid w:val="009545F2"/>
    <w:rsid w:val="00954B82"/>
    <w:rsid w:val="00954F92"/>
    <w:rsid w:val="00955044"/>
    <w:rsid w:val="009556BE"/>
    <w:rsid w:val="009560C8"/>
    <w:rsid w:val="009562E5"/>
    <w:rsid w:val="0095656A"/>
    <w:rsid w:val="0095661D"/>
    <w:rsid w:val="009567B0"/>
    <w:rsid w:val="00956B0F"/>
    <w:rsid w:val="0095710F"/>
    <w:rsid w:val="0095716B"/>
    <w:rsid w:val="0095772A"/>
    <w:rsid w:val="009579E4"/>
    <w:rsid w:val="00957DC4"/>
    <w:rsid w:val="00960381"/>
    <w:rsid w:val="009603D7"/>
    <w:rsid w:val="009606AA"/>
    <w:rsid w:val="00960C54"/>
    <w:rsid w:val="009614DD"/>
    <w:rsid w:val="00962008"/>
    <w:rsid w:val="00962E48"/>
    <w:rsid w:val="00962E93"/>
    <w:rsid w:val="00963546"/>
    <w:rsid w:val="00963AAE"/>
    <w:rsid w:val="00963B06"/>
    <w:rsid w:val="0096462C"/>
    <w:rsid w:val="00964758"/>
    <w:rsid w:val="00964898"/>
    <w:rsid w:val="00964CFE"/>
    <w:rsid w:val="00964E7A"/>
    <w:rsid w:val="0096520D"/>
    <w:rsid w:val="0096546B"/>
    <w:rsid w:val="009655A2"/>
    <w:rsid w:val="0096573F"/>
    <w:rsid w:val="00965BE4"/>
    <w:rsid w:val="00965E2A"/>
    <w:rsid w:val="00966171"/>
    <w:rsid w:val="009663B0"/>
    <w:rsid w:val="0096654D"/>
    <w:rsid w:val="009670FE"/>
    <w:rsid w:val="009672AB"/>
    <w:rsid w:val="00970395"/>
    <w:rsid w:val="00970610"/>
    <w:rsid w:val="00970BCE"/>
    <w:rsid w:val="00971982"/>
    <w:rsid w:val="00972666"/>
    <w:rsid w:val="00972BE9"/>
    <w:rsid w:val="00972D39"/>
    <w:rsid w:val="00972F7D"/>
    <w:rsid w:val="009735EC"/>
    <w:rsid w:val="00974A25"/>
    <w:rsid w:val="00974B7D"/>
    <w:rsid w:val="00974FEE"/>
    <w:rsid w:val="009751AA"/>
    <w:rsid w:val="00975561"/>
    <w:rsid w:val="009762C8"/>
    <w:rsid w:val="00976597"/>
    <w:rsid w:val="00976E0A"/>
    <w:rsid w:val="009773ED"/>
    <w:rsid w:val="00980267"/>
    <w:rsid w:val="0098070C"/>
    <w:rsid w:val="0098076F"/>
    <w:rsid w:val="00980AD9"/>
    <w:rsid w:val="00980B50"/>
    <w:rsid w:val="0098209F"/>
    <w:rsid w:val="00982B7A"/>
    <w:rsid w:val="00982D3D"/>
    <w:rsid w:val="00983676"/>
    <w:rsid w:val="00983F8F"/>
    <w:rsid w:val="00983FC9"/>
    <w:rsid w:val="0098420D"/>
    <w:rsid w:val="00984B1A"/>
    <w:rsid w:val="00984CAE"/>
    <w:rsid w:val="0098558D"/>
    <w:rsid w:val="00985622"/>
    <w:rsid w:val="00985B9E"/>
    <w:rsid w:val="00985C7B"/>
    <w:rsid w:val="009865E6"/>
    <w:rsid w:val="00986760"/>
    <w:rsid w:val="00986E51"/>
    <w:rsid w:val="00986E53"/>
    <w:rsid w:val="00987C20"/>
    <w:rsid w:val="00990054"/>
    <w:rsid w:val="0099056D"/>
    <w:rsid w:val="00990CD0"/>
    <w:rsid w:val="00990D50"/>
    <w:rsid w:val="0099119D"/>
    <w:rsid w:val="00991BCA"/>
    <w:rsid w:val="00991C21"/>
    <w:rsid w:val="00991FBD"/>
    <w:rsid w:val="009924AA"/>
    <w:rsid w:val="00992666"/>
    <w:rsid w:val="009929D9"/>
    <w:rsid w:val="00992EC9"/>
    <w:rsid w:val="0099342B"/>
    <w:rsid w:val="009934D4"/>
    <w:rsid w:val="00993D65"/>
    <w:rsid w:val="00993E8C"/>
    <w:rsid w:val="009942D6"/>
    <w:rsid w:val="009944EA"/>
    <w:rsid w:val="0099491C"/>
    <w:rsid w:val="00994D8A"/>
    <w:rsid w:val="009951C8"/>
    <w:rsid w:val="009961BD"/>
    <w:rsid w:val="00996405"/>
    <w:rsid w:val="009965B7"/>
    <w:rsid w:val="009966DC"/>
    <w:rsid w:val="009970F7"/>
    <w:rsid w:val="00997318"/>
    <w:rsid w:val="009979FE"/>
    <w:rsid w:val="00997B5D"/>
    <w:rsid w:val="00997FAC"/>
    <w:rsid w:val="009A02CC"/>
    <w:rsid w:val="009A1198"/>
    <w:rsid w:val="009A1A11"/>
    <w:rsid w:val="009A1C9A"/>
    <w:rsid w:val="009A1D03"/>
    <w:rsid w:val="009A1F3A"/>
    <w:rsid w:val="009A20FC"/>
    <w:rsid w:val="009A3575"/>
    <w:rsid w:val="009A3C25"/>
    <w:rsid w:val="009A40C6"/>
    <w:rsid w:val="009A5F73"/>
    <w:rsid w:val="009A7040"/>
    <w:rsid w:val="009A751B"/>
    <w:rsid w:val="009B074F"/>
    <w:rsid w:val="009B08BA"/>
    <w:rsid w:val="009B0E9E"/>
    <w:rsid w:val="009B1166"/>
    <w:rsid w:val="009B12B4"/>
    <w:rsid w:val="009B1697"/>
    <w:rsid w:val="009B186B"/>
    <w:rsid w:val="009B1EAA"/>
    <w:rsid w:val="009B1F2B"/>
    <w:rsid w:val="009B1FD9"/>
    <w:rsid w:val="009B2987"/>
    <w:rsid w:val="009B2A4D"/>
    <w:rsid w:val="009B2F42"/>
    <w:rsid w:val="009B32D5"/>
    <w:rsid w:val="009B3655"/>
    <w:rsid w:val="009B38AC"/>
    <w:rsid w:val="009B4999"/>
    <w:rsid w:val="009B4A43"/>
    <w:rsid w:val="009B525E"/>
    <w:rsid w:val="009B53E2"/>
    <w:rsid w:val="009B5ACF"/>
    <w:rsid w:val="009B5B34"/>
    <w:rsid w:val="009B5E36"/>
    <w:rsid w:val="009B623A"/>
    <w:rsid w:val="009B6662"/>
    <w:rsid w:val="009B66A2"/>
    <w:rsid w:val="009C005E"/>
    <w:rsid w:val="009C124C"/>
    <w:rsid w:val="009C1F44"/>
    <w:rsid w:val="009C23BD"/>
    <w:rsid w:val="009C2CD1"/>
    <w:rsid w:val="009C324F"/>
    <w:rsid w:val="009C333B"/>
    <w:rsid w:val="009C38E8"/>
    <w:rsid w:val="009C42E5"/>
    <w:rsid w:val="009C4CAC"/>
    <w:rsid w:val="009C5158"/>
    <w:rsid w:val="009C5279"/>
    <w:rsid w:val="009C57FE"/>
    <w:rsid w:val="009C6316"/>
    <w:rsid w:val="009C646D"/>
    <w:rsid w:val="009C6625"/>
    <w:rsid w:val="009C6832"/>
    <w:rsid w:val="009C6ED4"/>
    <w:rsid w:val="009C73AB"/>
    <w:rsid w:val="009C7BB4"/>
    <w:rsid w:val="009D0B61"/>
    <w:rsid w:val="009D0CFB"/>
    <w:rsid w:val="009D0FC1"/>
    <w:rsid w:val="009D1151"/>
    <w:rsid w:val="009D1D93"/>
    <w:rsid w:val="009D2B17"/>
    <w:rsid w:val="009D2C83"/>
    <w:rsid w:val="009D4149"/>
    <w:rsid w:val="009D41EC"/>
    <w:rsid w:val="009D4ACA"/>
    <w:rsid w:val="009D4E27"/>
    <w:rsid w:val="009D56BD"/>
    <w:rsid w:val="009D5C69"/>
    <w:rsid w:val="009D5E60"/>
    <w:rsid w:val="009D6343"/>
    <w:rsid w:val="009D6CA9"/>
    <w:rsid w:val="009D6D8B"/>
    <w:rsid w:val="009D70F8"/>
    <w:rsid w:val="009D73AA"/>
    <w:rsid w:val="009D7CFF"/>
    <w:rsid w:val="009D7D16"/>
    <w:rsid w:val="009E031C"/>
    <w:rsid w:val="009E161D"/>
    <w:rsid w:val="009E1A60"/>
    <w:rsid w:val="009E22A4"/>
    <w:rsid w:val="009E2347"/>
    <w:rsid w:val="009E2C75"/>
    <w:rsid w:val="009E309F"/>
    <w:rsid w:val="009E36AB"/>
    <w:rsid w:val="009E3BCB"/>
    <w:rsid w:val="009E3D39"/>
    <w:rsid w:val="009E3DDE"/>
    <w:rsid w:val="009E3F2E"/>
    <w:rsid w:val="009E46F8"/>
    <w:rsid w:val="009E56C5"/>
    <w:rsid w:val="009E5BE4"/>
    <w:rsid w:val="009E5DAB"/>
    <w:rsid w:val="009E5DF6"/>
    <w:rsid w:val="009E6180"/>
    <w:rsid w:val="009E61DA"/>
    <w:rsid w:val="009E6CEC"/>
    <w:rsid w:val="009F0B1F"/>
    <w:rsid w:val="009F0B20"/>
    <w:rsid w:val="009F1A6E"/>
    <w:rsid w:val="009F53DC"/>
    <w:rsid w:val="009F5FFF"/>
    <w:rsid w:val="009F6AC1"/>
    <w:rsid w:val="009F6BD7"/>
    <w:rsid w:val="009F6D01"/>
    <w:rsid w:val="009F78B8"/>
    <w:rsid w:val="009F7CB0"/>
    <w:rsid w:val="00A0002A"/>
    <w:rsid w:val="00A00BE2"/>
    <w:rsid w:val="00A01851"/>
    <w:rsid w:val="00A01E65"/>
    <w:rsid w:val="00A01EA2"/>
    <w:rsid w:val="00A01F3E"/>
    <w:rsid w:val="00A02003"/>
    <w:rsid w:val="00A02439"/>
    <w:rsid w:val="00A02ABE"/>
    <w:rsid w:val="00A030CC"/>
    <w:rsid w:val="00A0372F"/>
    <w:rsid w:val="00A040AB"/>
    <w:rsid w:val="00A044F1"/>
    <w:rsid w:val="00A053B7"/>
    <w:rsid w:val="00A05581"/>
    <w:rsid w:val="00A05784"/>
    <w:rsid w:val="00A05B8F"/>
    <w:rsid w:val="00A06603"/>
    <w:rsid w:val="00A06B30"/>
    <w:rsid w:val="00A06E11"/>
    <w:rsid w:val="00A076DD"/>
    <w:rsid w:val="00A078A2"/>
    <w:rsid w:val="00A07A33"/>
    <w:rsid w:val="00A07A71"/>
    <w:rsid w:val="00A10D1D"/>
    <w:rsid w:val="00A11B5D"/>
    <w:rsid w:val="00A11D14"/>
    <w:rsid w:val="00A12404"/>
    <w:rsid w:val="00A124B3"/>
    <w:rsid w:val="00A1267C"/>
    <w:rsid w:val="00A132C7"/>
    <w:rsid w:val="00A136CB"/>
    <w:rsid w:val="00A13A88"/>
    <w:rsid w:val="00A148F0"/>
    <w:rsid w:val="00A15DD7"/>
    <w:rsid w:val="00A15E69"/>
    <w:rsid w:val="00A15E76"/>
    <w:rsid w:val="00A15F79"/>
    <w:rsid w:val="00A16075"/>
    <w:rsid w:val="00A1646D"/>
    <w:rsid w:val="00A1671D"/>
    <w:rsid w:val="00A1685E"/>
    <w:rsid w:val="00A17287"/>
    <w:rsid w:val="00A17684"/>
    <w:rsid w:val="00A177E4"/>
    <w:rsid w:val="00A17FD6"/>
    <w:rsid w:val="00A201BC"/>
    <w:rsid w:val="00A2021F"/>
    <w:rsid w:val="00A2024E"/>
    <w:rsid w:val="00A20B6F"/>
    <w:rsid w:val="00A21D93"/>
    <w:rsid w:val="00A21F24"/>
    <w:rsid w:val="00A22110"/>
    <w:rsid w:val="00A221C5"/>
    <w:rsid w:val="00A22260"/>
    <w:rsid w:val="00A22642"/>
    <w:rsid w:val="00A227BB"/>
    <w:rsid w:val="00A231F7"/>
    <w:rsid w:val="00A23A4F"/>
    <w:rsid w:val="00A249AD"/>
    <w:rsid w:val="00A249F9"/>
    <w:rsid w:val="00A25F88"/>
    <w:rsid w:val="00A2660A"/>
    <w:rsid w:val="00A2715D"/>
    <w:rsid w:val="00A2798F"/>
    <w:rsid w:val="00A305F4"/>
    <w:rsid w:val="00A307AE"/>
    <w:rsid w:val="00A309A6"/>
    <w:rsid w:val="00A30D39"/>
    <w:rsid w:val="00A30F2F"/>
    <w:rsid w:val="00A3104C"/>
    <w:rsid w:val="00A31432"/>
    <w:rsid w:val="00A32332"/>
    <w:rsid w:val="00A32876"/>
    <w:rsid w:val="00A3294E"/>
    <w:rsid w:val="00A33010"/>
    <w:rsid w:val="00A33101"/>
    <w:rsid w:val="00A33A15"/>
    <w:rsid w:val="00A33B7F"/>
    <w:rsid w:val="00A33EB4"/>
    <w:rsid w:val="00A34487"/>
    <w:rsid w:val="00A346D6"/>
    <w:rsid w:val="00A34709"/>
    <w:rsid w:val="00A35B15"/>
    <w:rsid w:val="00A35B21"/>
    <w:rsid w:val="00A35B3D"/>
    <w:rsid w:val="00A35CB7"/>
    <w:rsid w:val="00A35D9F"/>
    <w:rsid w:val="00A370CB"/>
    <w:rsid w:val="00A37C5B"/>
    <w:rsid w:val="00A37E64"/>
    <w:rsid w:val="00A406B3"/>
    <w:rsid w:val="00A409B8"/>
    <w:rsid w:val="00A40AA9"/>
    <w:rsid w:val="00A40B92"/>
    <w:rsid w:val="00A40BCD"/>
    <w:rsid w:val="00A40CE5"/>
    <w:rsid w:val="00A41193"/>
    <w:rsid w:val="00A41EC3"/>
    <w:rsid w:val="00A423F1"/>
    <w:rsid w:val="00A425B4"/>
    <w:rsid w:val="00A42ADD"/>
    <w:rsid w:val="00A42F33"/>
    <w:rsid w:val="00A43608"/>
    <w:rsid w:val="00A43B6B"/>
    <w:rsid w:val="00A43BDD"/>
    <w:rsid w:val="00A44480"/>
    <w:rsid w:val="00A448EF"/>
    <w:rsid w:val="00A44DAD"/>
    <w:rsid w:val="00A44EBC"/>
    <w:rsid w:val="00A45071"/>
    <w:rsid w:val="00A45222"/>
    <w:rsid w:val="00A4585E"/>
    <w:rsid w:val="00A46756"/>
    <w:rsid w:val="00A47291"/>
    <w:rsid w:val="00A473A9"/>
    <w:rsid w:val="00A47B06"/>
    <w:rsid w:val="00A504C0"/>
    <w:rsid w:val="00A50F99"/>
    <w:rsid w:val="00A50FE1"/>
    <w:rsid w:val="00A510AC"/>
    <w:rsid w:val="00A51673"/>
    <w:rsid w:val="00A54532"/>
    <w:rsid w:val="00A54969"/>
    <w:rsid w:val="00A54EC4"/>
    <w:rsid w:val="00A55019"/>
    <w:rsid w:val="00A55191"/>
    <w:rsid w:val="00A551BC"/>
    <w:rsid w:val="00A556A5"/>
    <w:rsid w:val="00A565CC"/>
    <w:rsid w:val="00A56849"/>
    <w:rsid w:val="00A56DF4"/>
    <w:rsid w:val="00A57473"/>
    <w:rsid w:val="00A576F9"/>
    <w:rsid w:val="00A579A4"/>
    <w:rsid w:val="00A57B54"/>
    <w:rsid w:val="00A57C29"/>
    <w:rsid w:val="00A57CBB"/>
    <w:rsid w:val="00A600DE"/>
    <w:rsid w:val="00A60130"/>
    <w:rsid w:val="00A60494"/>
    <w:rsid w:val="00A6055A"/>
    <w:rsid w:val="00A60634"/>
    <w:rsid w:val="00A60FDF"/>
    <w:rsid w:val="00A611AA"/>
    <w:rsid w:val="00A61243"/>
    <w:rsid w:val="00A61357"/>
    <w:rsid w:val="00A6189F"/>
    <w:rsid w:val="00A61927"/>
    <w:rsid w:val="00A61C4E"/>
    <w:rsid w:val="00A626FA"/>
    <w:rsid w:val="00A630DA"/>
    <w:rsid w:val="00A63B8A"/>
    <w:rsid w:val="00A63CC4"/>
    <w:rsid w:val="00A63F24"/>
    <w:rsid w:val="00A64692"/>
    <w:rsid w:val="00A64ACE"/>
    <w:rsid w:val="00A64C0F"/>
    <w:rsid w:val="00A652AF"/>
    <w:rsid w:val="00A655E4"/>
    <w:rsid w:val="00A656E6"/>
    <w:rsid w:val="00A65C1E"/>
    <w:rsid w:val="00A66BF3"/>
    <w:rsid w:val="00A67395"/>
    <w:rsid w:val="00A6764D"/>
    <w:rsid w:val="00A67885"/>
    <w:rsid w:val="00A67A1F"/>
    <w:rsid w:val="00A67C13"/>
    <w:rsid w:val="00A67C50"/>
    <w:rsid w:val="00A67F49"/>
    <w:rsid w:val="00A70787"/>
    <w:rsid w:val="00A70954"/>
    <w:rsid w:val="00A70E0E"/>
    <w:rsid w:val="00A71305"/>
    <w:rsid w:val="00A71BF9"/>
    <w:rsid w:val="00A71FF7"/>
    <w:rsid w:val="00A7233A"/>
    <w:rsid w:val="00A72AB8"/>
    <w:rsid w:val="00A72E02"/>
    <w:rsid w:val="00A72F3B"/>
    <w:rsid w:val="00A737E0"/>
    <w:rsid w:val="00A74469"/>
    <w:rsid w:val="00A748A6"/>
    <w:rsid w:val="00A754EC"/>
    <w:rsid w:val="00A75C5F"/>
    <w:rsid w:val="00A763AE"/>
    <w:rsid w:val="00A77235"/>
    <w:rsid w:val="00A77AFD"/>
    <w:rsid w:val="00A77D3D"/>
    <w:rsid w:val="00A800E1"/>
    <w:rsid w:val="00A802DA"/>
    <w:rsid w:val="00A80D0D"/>
    <w:rsid w:val="00A82327"/>
    <w:rsid w:val="00A82328"/>
    <w:rsid w:val="00A824F1"/>
    <w:rsid w:val="00A8255C"/>
    <w:rsid w:val="00A82626"/>
    <w:rsid w:val="00A8299C"/>
    <w:rsid w:val="00A83D4D"/>
    <w:rsid w:val="00A844AE"/>
    <w:rsid w:val="00A84D06"/>
    <w:rsid w:val="00A84F7E"/>
    <w:rsid w:val="00A84FC8"/>
    <w:rsid w:val="00A856E9"/>
    <w:rsid w:val="00A858E4"/>
    <w:rsid w:val="00A858ED"/>
    <w:rsid w:val="00A85F15"/>
    <w:rsid w:val="00A860AF"/>
    <w:rsid w:val="00A860DA"/>
    <w:rsid w:val="00A86250"/>
    <w:rsid w:val="00A862BD"/>
    <w:rsid w:val="00A870DF"/>
    <w:rsid w:val="00A873E9"/>
    <w:rsid w:val="00A9025E"/>
    <w:rsid w:val="00A907EC"/>
    <w:rsid w:val="00A90DDE"/>
    <w:rsid w:val="00A91308"/>
    <w:rsid w:val="00A922D8"/>
    <w:rsid w:val="00A92454"/>
    <w:rsid w:val="00A92F38"/>
    <w:rsid w:val="00A93106"/>
    <w:rsid w:val="00A93D4D"/>
    <w:rsid w:val="00A9411E"/>
    <w:rsid w:val="00A945F2"/>
    <w:rsid w:val="00A9466E"/>
    <w:rsid w:val="00A94C3B"/>
    <w:rsid w:val="00A950B8"/>
    <w:rsid w:val="00A95589"/>
    <w:rsid w:val="00A95BFC"/>
    <w:rsid w:val="00A96BB6"/>
    <w:rsid w:val="00A96EFD"/>
    <w:rsid w:val="00A97EB0"/>
    <w:rsid w:val="00AA0943"/>
    <w:rsid w:val="00AA131E"/>
    <w:rsid w:val="00AA1925"/>
    <w:rsid w:val="00AA1C50"/>
    <w:rsid w:val="00AA1D0B"/>
    <w:rsid w:val="00AA223A"/>
    <w:rsid w:val="00AA2407"/>
    <w:rsid w:val="00AA2F94"/>
    <w:rsid w:val="00AA312E"/>
    <w:rsid w:val="00AA3405"/>
    <w:rsid w:val="00AA34EA"/>
    <w:rsid w:val="00AA3768"/>
    <w:rsid w:val="00AA3824"/>
    <w:rsid w:val="00AA38CF"/>
    <w:rsid w:val="00AA38DF"/>
    <w:rsid w:val="00AA3947"/>
    <w:rsid w:val="00AA4B0F"/>
    <w:rsid w:val="00AA4F24"/>
    <w:rsid w:val="00AA4F32"/>
    <w:rsid w:val="00AA4F71"/>
    <w:rsid w:val="00AA524C"/>
    <w:rsid w:val="00AA5CBE"/>
    <w:rsid w:val="00AA613C"/>
    <w:rsid w:val="00AA678A"/>
    <w:rsid w:val="00AA6B45"/>
    <w:rsid w:val="00AA6CF9"/>
    <w:rsid w:val="00AA6DFA"/>
    <w:rsid w:val="00AA6FFC"/>
    <w:rsid w:val="00AA7015"/>
    <w:rsid w:val="00AA78B5"/>
    <w:rsid w:val="00AA7E30"/>
    <w:rsid w:val="00AA7FD3"/>
    <w:rsid w:val="00AB00C7"/>
    <w:rsid w:val="00AB085F"/>
    <w:rsid w:val="00AB0D8F"/>
    <w:rsid w:val="00AB11E4"/>
    <w:rsid w:val="00AB3575"/>
    <w:rsid w:val="00AB35CA"/>
    <w:rsid w:val="00AB3CEA"/>
    <w:rsid w:val="00AB3D7C"/>
    <w:rsid w:val="00AB3F89"/>
    <w:rsid w:val="00AB44B7"/>
    <w:rsid w:val="00AB4DE2"/>
    <w:rsid w:val="00AB51F8"/>
    <w:rsid w:val="00AB5652"/>
    <w:rsid w:val="00AB5ABF"/>
    <w:rsid w:val="00AB6589"/>
    <w:rsid w:val="00AB6A76"/>
    <w:rsid w:val="00AB6F74"/>
    <w:rsid w:val="00AB7549"/>
    <w:rsid w:val="00AB7C26"/>
    <w:rsid w:val="00AC0AD8"/>
    <w:rsid w:val="00AC1136"/>
    <w:rsid w:val="00AC18F1"/>
    <w:rsid w:val="00AC1C53"/>
    <w:rsid w:val="00AC1E21"/>
    <w:rsid w:val="00AC1E76"/>
    <w:rsid w:val="00AC22E7"/>
    <w:rsid w:val="00AC23CC"/>
    <w:rsid w:val="00AC3278"/>
    <w:rsid w:val="00AC398F"/>
    <w:rsid w:val="00AC3BA3"/>
    <w:rsid w:val="00AC548B"/>
    <w:rsid w:val="00AC54A2"/>
    <w:rsid w:val="00AC5C51"/>
    <w:rsid w:val="00AC5C6F"/>
    <w:rsid w:val="00AC611A"/>
    <w:rsid w:val="00AC6B1D"/>
    <w:rsid w:val="00AC6D9F"/>
    <w:rsid w:val="00AC71ED"/>
    <w:rsid w:val="00AC72A3"/>
    <w:rsid w:val="00AC774C"/>
    <w:rsid w:val="00AC7DD4"/>
    <w:rsid w:val="00AD0674"/>
    <w:rsid w:val="00AD0750"/>
    <w:rsid w:val="00AD1857"/>
    <w:rsid w:val="00AD1864"/>
    <w:rsid w:val="00AD1A5C"/>
    <w:rsid w:val="00AD30ED"/>
    <w:rsid w:val="00AD30F4"/>
    <w:rsid w:val="00AD3132"/>
    <w:rsid w:val="00AD3A08"/>
    <w:rsid w:val="00AD4028"/>
    <w:rsid w:val="00AD40E9"/>
    <w:rsid w:val="00AD4518"/>
    <w:rsid w:val="00AD4644"/>
    <w:rsid w:val="00AD5811"/>
    <w:rsid w:val="00AD5C9C"/>
    <w:rsid w:val="00AD606B"/>
    <w:rsid w:val="00AD6483"/>
    <w:rsid w:val="00AD687B"/>
    <w:rsid w:val="00AD68DE"/>
    <w:rsid w:val="00AD6BAB"/>
    <w:rsid w:val="00AD6DC2"/>
    <w:rsid w:val="00AD6F1C"/>
    <w:rsid w:val="00AD7211"/>
    <w:rsid w:val="00AE0287"/>
    <w:rsid w:val="00AE0887"/>
    <w:rsid w:val="00AE14E8"/>
    <w:rsid w:val="00AE1B1E"/>
    <w:rsid w:val="00AE200E"/>
    <w:rsid w:val="00AE2E47"/>
    <w:rsid w:val="00AE32A1"/>
    <w:rsid w:val="00AE32FD"/>
    <w:rsid w:val="00AE37E9"/>
    <w:rsid w:val="00AE3CB6"/>
    <w:rsid w:val="00AE3DE6"/>
    <w:rsid w:val="00AE3FFD"/>
    <w:rsid w:val="00AE42C0"/>
    <w:rsid w:val="00AE4F32"/>
    <w:rsid w:val="00AE4FFD"/>
    <w:rsid w:val="00AE56B0"/>
    <w:rsid w:val="00AE6F70"/>
    <w:rsid w:val="00AE7F17"/>
    <w:rsid w:val="00AF04EB"/>
    <w:rsid w:val="00AF11DC"/>
    <w:rsid w:val="00AF12FF"/>
    <w:rsid w:val="00AF1395"/>
    <w:rsid w:val="00AF1467"/>
    <w:rsid w:val="00AF158D"/>
    <w:rsid w:val="00AF18B2"/>
    <w:rsid w:val="00AF1983"/>
    <w:rsid w:val="00AF1D9D"/>
    <w:rsid w:val="00AF2917"/>
    <w:rsid w:val="00AF2B82"/>
    <w:rsid w:val="00AF2B93"/>
    <w:rsid w:val="00AF31F0"/>
    <w:rsid w:val="00AF348A"/>
    <w:rsid w:val="00AF36C9"/>
    <w:rsid w:val="00AF38CE"/>
    <w:rsid w:val="00AF39D6"/>
    <w:rsid w:val="00AF3D59"/>
    <w:rsid w:val="00AF4B80"/>
    <w:rsid w:val="00AF4E8A"/>
    <w:rsid w:val="00AF4EA1"/>
    <w:rsid w:val="00AF4ED4"/>
    <w:rsid w:val="00AF4FA4"/>
    <w:rsid w:val="00AF535D"/>
    <w:rsid w:val="00AF5ACB"/>
    <w:rsid w:val="00AF5CD0"/>
    <w:rsid w:val="00AF5EAB"/>
    <w:rsid w:val="00AF5F2B"/>
    <w:rsid w:val="00AF6169"/>
    <w:rsid w:val="00AF63A2"/>
    <w:rsid w:val="00B0078B"/>
    <w:rsid w:val="00B014C9"/>
    <w:rsid w:val="00B0315B"/>
    <w:rsid w:val="00B039C2"/>
    <w:rsid w:val="00B03BB1"/>
    <w:rsid w:val="00B05439"/>
    <w:rsid w:val="00B059EE"/>
    <w:rsid w:val="00B05C9B"/>
    <w:rsid w:val="00B05EA8"/>
    <w:rsid w:val="00B0600C"/>
    <w:rsid w:val="00B0631D"/>
    <w:rsid w:val="00B06AEE"/>
    <w:rsid w:val="00B06AF2"/>
    <w:rsid w:val="00B10583"/>
    <w:rsid w:val="00B1078D"/>
    <w:rsid w:val="00B10B77"/>
    <w:rsid w:val="00B10EE0"/>
    <w:rsid w:val="00B10F7E"/>
    <w:rsid w:val="00B1141B"/>
    <w:rsid w:val="00B115E2"/>
    <w:rsid w:val="00B11953"/>
    <w:rsid w:val="00B12428"/>
    <w:rsid w:val="00B12437"/>
    <w:rsid w:val="00B124D9"/>
    <w:rsid w:val="00B127EB"/>
    <w:rsid w:val="00B12E5C"/>
    <w:rsid w:val="00B133B9"/>
    <w:rsid w:val="00B139E4"/>
    <w:rsid w:val="00B1406D"/>
    <w:rsid w:val="00B140A4"/>
    <w:rsid w:val="00B14248"/>
    <w:rsid w:val="00B14959"/>
    <w:rsid w:val="00B1597B"/>
    <w:rsid w:val="00B1632D"/>
    <w:rsid w:val="00B1729E"/>
    <w:rsid w:val="00B17715"/>
    <w:rsid w:val="00B17FCF"/>
    <w:rsid w:val="00B201A9"/>
    <w:rsid w:val="00B20B2D"/>
    <w:rsid w:val="00B20EFE"/>
    <w:rsid w:val="00B21072"/>
    <w:rsid w:val="00B21307"/>
    <w:rsid w:val="00B217ED"/>
    <w:rsid w:val="00B2185E"/>
    <w:rsid w:val="00B219BC"/>
    <w:rsid w:val="00B21A18"/>
    <w:rsid w:val="00B21C69"/>
    <w:rsid w:val="00B21D10"/>
    <w:rsid w:val="00B22CBD"/>
    <w:rsid w:val="00B23A58"/>
    <w:rsid w:val="00B2440B"/>
    <w:rsid w:val="00B24B31"/>
    <w:rsid w:val="00B24D5C"/>
    <w:rsid w:val="00B25476"/>
    <w:rsid w:val="00B25540"/>
    <w:rsid w:val="00B25D0D"/>
    <w:rsid w:val="00B263D3"/>
    <w:rsid w:val="00B26588"/>
    <w:rsid w:val="00B26A06"/>
    <w:rsid w:val="00B26A17"/>
    <w:rsid w:val="00B26BBC"/>
    <w:rsid w:val="00B270DC"/>
    <w:rsid w:val="00B27302"/>
    <w:rsid w:val="00B2732B"/>
    <w:rsid w:val="00B30994"/>
    <w:rsid w:val="00B30C32"/>
    <w:rsid w:val="00B317B0"/>
    <w:rsid w:val="00B31B00"/>
    <w:rsid w:val="00B321BD"/>
    <w:rsid w:val="00B32258"/>
    <w:rsid w:val="00B3296C"/>
    <w:rsid w:val="00B32A57"/>
    <w:rsid w:val="00B32D97"/>
    <w:rsid w:val="00B32EEA"/>
    <w:rsid w:val="00B331E3"/>
    <w:rsid w:val="00B33C2A"/>
    <w:rsid w:val="00B34127"/>
    <w:rsid w:val="00B3468C"/>
    <w:rsid w:val="00B34A2F"/>
    <w:rsid w:val="00B34A80"/>
    <w:rsid w:val="00B34B7C"/>
    <w:rsid w:val="00B34E6F"/>
    <w:rsid w:val="00B34F8F"/>
    <w:rsid w:val="00B35023"/>
    <w:rsid w:val="00B35269"/>
    <w:rsid w:val="00B3544C"/>
    <w:rsid w:val="00B36FEE"/>
    <w:rsid w:val="00B378EE"/>
    <w:rsid w:val="00B37C5F"/>
    <w:rsid w:val="00B415E6"/>
    <w:rsid w:val="00B417AB"/>
    <w:rsid w:val="00B42A52"/>
    <w:rsid w:val="00B43861"/>
    <w:rsid w:val="00B44E91"/>
    <w:rsid w:val="00B45063"/>
    <w:rsid w:val="00B45E77"/>
    <w:rsid w:val="00B46184"/>
    <w:rsid w:val="00B46324"/>
    <w:rsid w:val="00B463DC"/>
    <w:rsid w:val="00B470BE"/>
    <w:rsid w:val="00B47237"/>
    <w:rsid w:val="00B472C2"/>
    <w:rsid w:val="00B50649"/>
    <w:rsid w:val="00B508B0"/>
    <w:rsid w:val="00B50A5B"/>
    <w:rsid w:val="00B50E18"/>
    <w:rsid w:val="00B52CCC"/>
    <w:rsid w:val="00B539E6"/>
    <w:rsid w:val="00B53C2E"/>
    <w:rsid w:val="00B53FE9"/>
    <w:rsid w:val="00B5423E"/>
    <w:rsid w:val="00B54776"/>
    <w:rsid w:val="00B54A09"/>
    <w:rsid w:val="00B54BC1"/>
    <w:rsid w:val="00B54D69"/>
    <w:rsid w:val="00B550B3"/>
    <w:rsid w:val="00B55431"/>
    <w:rsid w:val="00B555FC"/>
    <w:rsid w:val="00B55E1F"/>
    <w:rsid w:val="00B56021"/>
    <w:rsid w:val="00B56590"/>
    <w:rsid w:val="00B5685E"/>
    <w:rsid w:val="00B57661"/>
    <w:rsid w:val="00B60202"/>
    <w:rsid w:val="00B605ED"/>
    <w:rsid w:val="00B6075F"/>
    <w:rsid w:val="00B61571"/>
    <w:rsid w:val="00B615F1"/>
    <w:rsid w:val="00B6161E"/>
    <w:rsid w:val="00B61648"/>
    <w:rsid w:val="00B61D1E"/>
    <w:rsid w:val="00B62082"/>
    <w:rsid w:val="00B621D8"/>
    <w:rsid w:val="00B62C59"/>
    <w:rsid w:val="00B6319C"/>
    <w:rsid w:val="00B63DBB"/>
    <w:rsid w:val="00B64097"/>
    <w:rsid w:val="00B645DD"/>
    <w:rsid w:val="00B6472F"/>
    <w:rsid w:val="00B64796"/>
    <w:rsid w:val="00B64AC9"/>
    <w:rsid w:val="00B659AB"/>
    <w:rsid w:val="00B65A5C"/>
    <w:rsid w:val="00B661CD"/>
    <w:rsid w:val="00B66AC4"/>
    <w:rsid w:val="00B671FA"/>
    <w:rsid w:val="00B67270"/>
    <w:rsid w:val="00B67C37"/>
    <w:rsid w:val="00B70546"/>
    <w:rsid w:val="00B71209"/>
    <w:rsid w:val="00B7179D"/>
    <w:rsid w:val="00B7186B"/>
    <w:rsid w:val="00B730D1"/>
    <w:rsid w:val="00B7333D"/>
    <w:rsid w:val="00B734C1"/>
    <w:rsid w:val="00B74559"/>
    <w:rsid w:val="00B74923"/>
    <w:rsid w:val="00B757B5"/>
    <w:rsid w:val="00B75920"/>
    <w:rsid w:val="00B75A2E"/>
    <w:rsid w:val="00B76177"/>
    <w:rsid w:val="00B76D83"/>
    <w:rsid w:val="00B76F25"/>
    <w:rsid w:val="00B77403"/>
    <w:rsid w:val="00B774EE"/>
    <w:rsid w:val="00B77E5B"/>
    <w:rsid w:val="00B802B8"/>
    <w:rsid w:val="00B803FE"/>
    <w:rsid w:val="00B80E17"/>
    <w:rsid w:val="00B810F9"/>
    <w:rsid w:val="00B8120B"/>
    <w:rsid w:val="00B81245"/>
    <w:rsid w:val="00B8144A"/>
    <w:rsid w:val="00B81748"/>
    <w:rsid w:val="00B81A92"/>
    <w:rsid w:val="00B82026"/>
    <w:rsid w:val="00B820EF"/>
    <w:rsid w:val="00B8301D"/>
    <w:rsid w:val="00B837E5"/>
    <w:rsid w:val="00B84294"/>
    <w:rsid w:val="00B84503"/>
    <w:rsid w:val="00B84573"/>
    <w:rsid w:val="00B85B3F"/>
    <w:rsid w:val="00B85D8A"/>
    <w:rsid w:val="00B862F5"/>
    <w:rsid w:val="00B864A9"/>
    <w:rsid w:val="00B86F04"/>
    <w:rsid w:val="00B86F82"/>
    <w:rsid w:val="00B87F0D"/>
    <w:rsid w:val="00B900DC"/>
    <w:rsid w:val="00B905A3"/>
    <w:rsid w:val="00B90631"/>
    <w:rsid w:val="00B909FA"/>
    <w:rsid w:val="00B90E85"/>
    <w:rsid w:val="00B90E8E"/>
    <w:rsid w:val="00B91667"/>
    <w:rsid w:val="00B92A49"/>
    <w:rsid w:val="00B93238"/>
    <w:rsid w:val="00B933CC"/>
    <w:rsid w:val="00B93422"/>
    <w:rsid w:val="00B93436"/>
    <w:rsid w:val="00B93A54"/>
    <w:rsid w:val="00B93B43"/>
    <w:rsid w:val="00B93D9D"/>
    <w:rsid w:val="00B942D0"/>
    <w:rsid w:val="00B94B1E"/>
    <w:rsid w:val="00B94BE0"/>
    <w:rsid w:val="00B95006"/>
    <w:rsid w:val="00B955E4"/>
    <w:rsid w:val="00B95E96"/>
    <w:rsid w:val="00B96186"/>
    <w:rsid w:val="00B964F5"/>
    <w:rsid w:val="00B968F9"/>
    <w:rsid w:val="00B96F99"/>
    <w:rsid w:val="00B97903"/>
    <w:rsid w:val="00B97E1C"/>
    <w:rsid w:val="00BA007C"/>
    <w:rsid w:val="00BA01A3"/>
    <w:rsid w:val="00BA030F"/>
    <w:rsid w:val="00BA083B"/>
    <w:rsid w:val="00BA15A4"/>
    <w:rsid w:val="00BA163A"/>
    <w:rsid w:val="00BA2A0F"/>
    <w:rsid w:val="00BA2B07"/>
    <w:rsid w:val="00BA2F77"/>
    <w:rsid w:val="00BA3156"/>
    <w:rsid w:val="00BA36B8"/>
    <w:rsid w:val="00BA45AF"/>
    <w:rsid w:val="00BA4BE0"/>
    <w:rsid w:val="00BA5755"/>
    <w:rsid w:val="00BA5E68"/>
    <w:rsid w:val="00BA6931"/>
    <w:rsid w:val="00BA7785"/>
    <w:rsid w:val="00BA79FB"/>
    <w:rsid w:val="00BB03FE"/>
    <w:rsid w:val="00BB04D6"/>
    <w:rsid w:val="00BB060F"/>
    <w:rsid w:val="00BB0E89"/>
    <w:rsid w:val="00BB0F4D"/>
    <w:rsid w:val="00BB1A14"/>
    <w:rsid w:val="00BB1E51"/>
    <w:rsid w:val="00BB2000"/>
    <w:rsid w:val="00BB3B24"/>
    <w:rsid w:val="00BB419D"/>
    <w:rsid w:val="00BB500D"/>
    <w:rsid w:val="00BB5862"/>
    <w:rsid w:val="00BB63B5"/>
    <w:rsid w:val="00BB64D4"/>
    <w:rsid w:val="00BB7305"/>
    <w:rsid w:val="00BC03C7"/>
    <w:rsid w:val="00BC1158"/>
    <w:rsid w:val="00BC1BCB"/>
    <w:rsid w:val="00BC1C48"/>
    <w:rsid w:val="00BC2589"/>
    <w:rsid w:val="00BC267E"/>
    <w:rsid w:val="00BC2C3C"/>
    <w:rsid w:val="00BC3069"/>
    <w:rsid w:val="00BC3B91"/>
    <w:rsid w:val="00BC41E8"/>
    <w:rsid w:val="00BC4501"/>
    <w:rsid w:val="00BC454B"/>
    <w:rsid w:val="00BC4565"/>
    <w:rsid w:val="00BC47AD"/>
    <w:rsid w:val="00BC4F7B"/>
    <w:rsid w:val="00BC51E2"/>
    <w:rsid w:val="00BC52EA"/>
    <w:rsid w:val="00BC5E12"/>
    <w:rsid w:val="00BC7A00"/>
    <w:rsid w:val="00BD0138"/>
    <w:rsid w:val="00BD0168"/>
    <w:rsid w:val="00BD01A7"/>
    <w:rsid w:val="00BD0A42"/>
    <w:rsid w:val="00BD0AB3"/>
    <w:rsid w:val="00BD0BA2"/>
    <w:rsid w:val="00BD1501"/>
    <w:rsid w:val="00BD2A56"/>
    <w:rsid w:val="00BD2D4E"/>
    <w:rsid w:val="00BD2DA4"/>
    <w:rsid w:val="00BD34B8"/>
    <w:rsid w:val="00BD3CE1"/>
    <w:rsid w:val="00BD44A1"/>
    <w:rsid w:val="00BD4910"/>
    <w:rsid w:val="00BD4F0E"/>
    <w:rsid w:val="00BD534E"/>
    <w:rsid w:val="00BD5CD9"/>
    <w:rsid w:val="00BD61EF"/>
    <w:rsid w:val="00BD6ABB"/>
    <w:rsid w:val="00BD7792"/>
    <w:rsid w:val="00BD7C60"/>
    <w:rsid w:val="00BE0B75"/>
    <w:rsid w:val="00BE0DF4"/>
    <w:rsid w:val="00BE127D"/>
    <w:rsid w:val="00BE1B58"/>
    <w:rsid w:val="00BE2158"/>
    <w:rsid w:val="00BE2890"/>
    <w:rsid w:val="00BE3CB6"/>
    <w:rsid w:val="00BE50FF"/>
    <w:rsid w:val="00BE5CF7"/>
    <w:rsid w:val="00BE5F6A"/>
    <w:rsid w:val="00BE63A1"/>
    <w:rsid w:val="00BE653E"/>
    <w:rsid w:val="00BE6541"/>
    <w:rsid w:val="00BE65EA"/>
    <w:rsid w:val="00BE6C6A"/>
    <w:rsid w:val="00BE6DB1"/>
    <w:rsid w:val="00BE7312"/>
    <w:rsid w:val="00BE7443"/>
    <w:rsid w:val="00BE7D93"/>
    <w:rsid w:val="00BF074D"/>
    <w:rsid w:val="00BF0C0B"/>
    <w:rsid w:val="00BF15C3"/>
    <w:rsid w:val="00BF181A"/>
    <w:rsid w:val="00BF19E2"/>
    <w:rsid w:val="00BF21AB"/>
    <w:rsid w:val="00BF21C1"/>
    <w:rsid w:val="00BF2BE7"/>
    <w:rsid w:val="00BF2D74"/>
    <w:rsid w:val="00BF3699"/>
    <w:rsid w:val="00BF36F9"/>
    <w:rsid w:val="00BF3B73"/>
    <w:rsid w:val="00BF3E6F"/>
    <w:rsid w:val="00BF3F24"/>
    <w:rsid w:val="00BF40A1"/>
    <w:rsid w:val="00BF4887"/>
    <w:rsid w:val="00BF4BAF"/>
    <w:rsid w:val="00BF5118"/>
    <w:rsid w:val="00BF5449"/>
    <w:rsid w:val="00BF586F"/>
    <w:rsid w:val="00BF6331"/>
    <w:rsid w:val="00BF653E"/>
    <w:rsid w:val="00BF6CA7"/>
    <w:rsid w:val="00BF716D"/>
    <w:rsid w:val="00BF7708"/>
    <w:rsid w:val="00BF7ADE"/>
    <w:rsid w:val="00BF7F7D"/>
    <w:rsid w:val="00C00CC2"/>
    <w:rsid w:val="00C00D74"/>
    <w:rsid w:val="00C0130A"/>
    <w:rsid w:val="00C0130C"/>
    <w:rsid w:val="00C01868"/>
    <w:rsid w:val="00C01C4D"/>
    <w:rsid w:val="00C01DA0"/>
    <w:rsid w:val="00C01FE3"/>
    <w:rsid w:val="00C02917"/>
    <w:rsid w:val="00C03B29"/>
    <w:rsid w:val="00C03F9F"/>
    <w:rsid w:val="00C04190"/>
    <w:rsid w:val="00C0543F"/>
    <w:rsid w:val="00C05933"/>
    <w:rsid w:val="00C06520"/>
    <w:rsid w:val="00C06DBE"/>
    <w:rsid w:val="00C100E6"/>
    <w:rsid w:val="00C10123"/>
    <w:rsid w:val="00C10B73"/>
    <w:rsid w:val="00C10E67"/>
    <w:rsid w:val="00C10E80"/>
    <w:rsid w:val="00C115A8"/>
    <w:rsid w:val="00C12712"/>
    <w:rsid w:val="00C128FE"/>
    <w:rsid w:val="00C12A6C"/>
    <w:rsid w:val="00C12AD1"/>
    <w:rsid w:val="00C12DC8"/>
    <w:rsid w:val="00C13211"/>
    <w:rsid w:val="00C13AD8"/>
    <w:rsid w:val="00C13DAB"/>
    <w:rsid w:val="00C147CA"/>
    <w:rsid w:val="00C14970"/>
    <w:rsid w:val="00C14E94"/>
    <w:rsid w:val="00C1532D"/>
    <w:rsid w:val="00C15421"/>
    <w:rsid w:val="00C156F4"/>
    <w:rsid w:val="00C1580C"/>
    <w:rsid w:val="00C15CB1"/>
    <w:rsid w:val="00C15D4E"/>
    <w:rsid w:val="00C15E8E"/>
    <w:rsid w:val="00C15F84"/>
    <w:rsid w:val="00C168CE"/>
    <w:rsid w:val="00C16D4D"/>
    <w:rsid w:val="00C1742A"/>
    <w:rsid w:val="00C1784C"/>
    <w:rsid w:val="00C1788F"/>
    <w:rsid w:val="00C17E3D"/>
    <w:rsid w:val="00C20199"/>
    <w:rsid w:val="00C206CD"/>
    <w:rsid w:val="00C206FB"/>
    <w:rsid w:val="00C21174"/>
    <w:rsid w:val="00C219BE"/>
    <w:rsid w:val="00C21A7F"/>
    <w:rsid w:val="00C21BD4"/>
    <w:rsid w:val="00C21F1F"/>
    <w:rsid w:val="00C221FE"/>
    <w:rsid w:val="00C226FA"/>
    <w:rsid w:val="00C22789"/>
    <w:rsid w:val="00C231D3"/>
    <w:rsid w:val="00C23586"/>
    <w:rsid w:val="00C249A9"/>
    <w:rsid w:val="00C2580C"/>
    <w:rsid w:val="00C25CF5"/>
    <w:rsid w:val="00C26093"/>
    <w:rsid w:val="00C260A4"/>
    <w:rsid w:val="00C262A9"/>
    <w:rsid w:val="00C262B8"/>
    <w:rsid w:val="00C267AC"/>
    <w:rsid w:val="00C27752"/>
    <w:rsid w:val="00C27DB4"/>
    <w:rsid w:val="00C305D5"/>
    <w:rsid w:val="00C3084B"/>
    <w:rsid w:val="00C30DE3"/>
    <w:rsid w:val="00C310B4"/>
    <w:rsid w:val="00C313FD"/>
    <w:rsid w:val="00C31401"/>
    <w:rsid w:val="00C317C0"/>
    <w:rsid w:val="00C318EE"/>
    <w:rsid w:val="00C31B15"/>
    <w:rsid w:val="00C31D0F"/>
    <w:rsid w:val="00C32BFD"/>
    <w:rsid w:val="00C333D1"/>
    <w:rsid w:val="00C336E4"/>
    <w:rsid w:val="00C34E5E"/>
    <w:rsid w:val="00C352B9"/>
    <w:rsid w:val="00C35429"/>
    <w:rsid w:val="00C35B29"/>
    <w:rsid w:val="00C35E7A"/>
    <w:rsid w:val="00C3653D"/>
    <w:rsid w:val="00C3673C"/>
    <w:rsid w:val="00C40986"/>
    <w:rsid w:val="00C40D86"/>
    <w:rsid w:val="00C40D93"/>
    <w:rsid w:val="00C41D3F"/>
    <w:rsid w:val="00C4268F"/>
    <w:rsid w:val="00C4389F"/>
    <w:rsid w:val="00C43DC9"/>
    <w:rsid w:val="00C4478A"/>
    <w:rsid w:val="00C44E23"/>
    <w:rsid w:val="00C45559"/>
    <w:rsid w:val="00C455B0"/>
    <w:rsid w:val="00C47516"/>
    <w:rsid w:val="00C4754C"/>
    <w:rsid w:val="00C47648"/>
    <w:rsid w:val="00C47777"/>
    <w:rsid w:val="00C478A6"/>
    <w:rsid w:val="00C47C0F"/>
    <w:rsid w:val="00C47DBE"/>
    <w:rsid w:val="00C504DA"/>
    <w:rsid w:val="00C518EB"/>
    <w:rsid w:val="00C528E0"/>
    <w:rsid w:val="00C53D85"/>
    <w:rsid w:val="00C53EC5"/>
    <w:rsid w:val="00C53F04"/>
    <w:rsid w:val="00C5419F"/>
    <w:rsid w:val="00C5422C"/>
    <w:rsid w:val="00C544E9"/>
    <w:rsid w:val="00C545AA"/>
    <w:rsid w:val="00C5561A"/>
    <w:rsid w:val="00C561FD"/>
    <w:rsid w:val="00C56E67"/>
    <w:rsid w:val="00C56F5C"/>
    <w:rsid w:val="00C57242"/>
    <w:rsid w:val="00C57596"/>
    <w:rsid w:val="00C57F7E"/>
    <w:rsid w:val="00C57F8E"/>
    <w:rsid w:val="00C6075B"/>
    <w:rsid w:val="00C61005"/>
    <w:rsid w:val="00C624E6"/>
    <w:rsid w:val="00C62818"/>
    <w:rsid w:val="00C63A24"/>
    <w:rsid w:val="00C63B62"/>
    <w:rsid w:val="00C63C22"/>
    <w:rsid w:val="00C63C86"/>
    <w:rsid w:val="00C63ECC"/>
    <w:rsid w:val="00C64B53"/>
    <w:rsid w:val="00C65090"/>
    <w:rsid w:val="00C650E4"/>
    <w:rsid w:val="00C655A8"/>
    <w:rsid w:val="00C6567E"/>
    <w:rsid w:val="00C65816"/>
    <w:rsid w:val="00C65D2D"/>
    <w:rsid w:val="00C6632F"/>
    <w:rsid w:val="00C66417"/>
    <w:rsid w:val="00C669E2"/>
    <w:rsid w:val="00C67733"/>
    <w:rsid w:val="00C67ACC"/>
    <w:rsid w:val="00C70194"/>
    <w:rsid w:val="00C70FB7"/>
    <w:rsid w:val="00C71056"/>
    <w:rsid w:val="00C713CA"/>
    <w:rsid w:val="00C7140B"/>
    <w:rsid w:val="00C71A54"/>
    <w:rsid w:val="00C72244"/>
    <w:rsid w:val="00C72D45"/>
    <w:rsid w:val="00C73437"/>
    <w:rsid w:val="00C73486"/>
    <w:rsid w:val="00C73BC6"/>
    <w:rsid w:val="00C73E72"/>
    <w:rsid w:val="00C73EFB"/>
    <w:rsid w:val="00C74A97"/>
    <w:rsid w:val="00C74D78"/>
    <w:rsid w:val="00C751DF"/>
    <w:rsid w:val="00C75C33"/>
    <w:rsid w:val="00C76453"/>
    <w:rsid w:val="00C76462"/>
    <w:rsid w:val="00C773BB"/>
    <w:rsid w:val="00C77859"/>
    <w:rsid w:val="00C80123"/>
    <w:rsid w:val="00C80135"/>
    <w:rsid w:val="00C80CBC"/>
    <w:rsid w:val="00C81D0D"/>
    <w:rsid w:val="00C81D31"/>
    <w:rsid w:val="00C82138"/>
    <w:rsid w:val="00C82191"/>
    <w:rsid w:val="00C826C7"/>
    <w:rsid w:val="00C833F7"/>
    <w:rsid w:val="00C834ED"/>
    <w:rsid w:val="00C83972"/>
    <w:rsid w:val="00C83EFC"/>
    <w:rsid w:val="00C8430A"/>
    <w:rsid w:val="00C849F5"/>
    <w:rsid w:val="00C85078"/>
    <w:rsid w:val="00C85A33"/>
    <w:rsid w:val="00C861F8"/>
    <w:rsid w:val="00C86451"/>
    <w:rsid w:val="00C87218"/>
    <w:rsid w:val="00C8771F"/>
    <w:rsid w:val="00C87762"/>
    <w:rsid w:val="00C87C12"/>
    <w:rsid w:val="00C90609"/>
    <w:rsid w:val="00C90B29"/>
    <w:rsid w:val="00C91591"/>
    <w:rsid w:val="00C9172A"/>
    <w:rsid w:val="00C91D65"/>
    <w:rsid w:val="00C91EC0"/>
    <w:rsid w:val="00C91FC2"/>
    <w:rsid w:val="00C92366"/>
    <w:rsid w:val="00C92727"/>
    <w:rsid w:val="00C9383C"/>
    <w:rsid w:val="00C93B3B"/>
    <w:rsid w:val="00C93E61"/>
    <w:rsid w:val="00C94274"/>
    <w:rsid w:val="00C9481A"/>
    <w:rsid w:val="00C94E71"/>
    <w:rsid w:val="00C94E8F"/>
    <w:rsid w:val="00C95E5E"/>
    <w:rsid w:val="00C962FE"/>
    <w:rsid w:val="00C96BA6"/>
    <w:rsid w:val="00C97878"/>
    <w:rsid w:val="00C97BE1"/>
    <w:rsid w:val="00CA03CE"/>
    <w:rsid w:val="00CA0AA3"/>
    <w:rsid w:val="00CA0CF1"/>
    <w:rsid w:val="00CA11A2"/>
    <w:rsid w:val="00CA27CC"/>
    <w:rsid w:val="00CA3178"/>
    <w:rsid w:val="00CA33C5"/>
    <w:rsid w:val="00CA3639"/>
    <w:rsid w:val="00CA36B4"/>
    <w:rsid w:val="00CA38F9"/>
    <w:rsid w:val="00CA392C"/>
    <w:rsid w:val="00CA3AC3"/>
    <w:rsid w:val="00CA4280"/>
    <w:rsid w:val="00CA5EBB"/>
    <w:rsid w:val="00CA5FD6"/>
    <w:rsid w:val="00CA5FED"/>
    <w:rsid w:val="00CA627B"/>
    <w:rsid w:val="00CA691E"/>
    <w:rsid w:val="00CA74CB"/>
    <w:rsid w:val="00CA75CE"/>
    <w:rsid w:val="00CB0084"/>
    <w:rsid w:val="00CB0D23"/>
    <w:rsid w:val="00CB175B"/>
    <w:rsid w:val="00CB1FF0"/>
    <w:rsid w:val="00CB2BE8"/>
    <w:rsid w:val="00CB31AF"/>
    <w:rsid w:val="00CB3836"/>
    <w:rsid w:val="00CB4078"/>
    <w:rsid w:val="00CB41A1"/>
    <w:rsid w:val="00CB5182"/>
    <w:rsid w:val="00CB5243"/>
    <w:rsid w:val="00CB537C"/>
    <w:rsid w:val="00CB5A02"/>
    <w:rsid w:val="00CB5A1D"/>
    <w:rsid w:val="00CB648A"/>
    <w:rsid w:val="00CB68C5"/>
    <w:rsid w:val="00CB6A16"/>
    <w:rsid w:val="00CB6DF2"/>
    <w:rsid w:val="00CC0279"/>
    <w:rsid w:val="00CC0722"/>
    <w:rsid w:val="00CC0CD0"/>
    <w:rsid w:val="00CC110C"/>
    <w:rsid w:val="00CC1BCC"/>
    <w:rsid w:val="00CC225F"/>
    <w:rsid w:val="00CC2296"/>
    <w:rsid w:val="00CC2543"/>
    <w:rsid w:val="00CC284B"/>
    <w:rsid w:val="00CC2862"/>
    <w:rsid w:val="00CC3C70"/>
    <w:rsid w:val="00CC3FF6"/>
    <w:rsid w:val="00CC4D4D"/>
    <w:rsid w:val="00CC4D64"/>
    <w:rsid w:val="00CC51BA"/>
    <w:rsid w:val="00CC529D"/>
    <w:rsid w:val="00CC54AA"/>
    <w:rsid w:val="00CC6664"/>
    <w:rsid w:val="00CC6B88"/>
    <w:rsid w:val="00CC7945"/>
    <w:rsid w:val="00CC7A90"/>
    <w:rsid w:val="00CC7F9C"/>
    <w:rsid w:val="00CD021C"/>
    <w:rsid w:val="00CD062A"/>
    <w:rsid w:val="00CD0647"/>
    <w:rsid w:val="00CD0A8B"/>
    <w:rsid w:val="00CD0B7C"/>
    <w:rsid w:val="00CD0DBD"/>
    <w:rsid w:val="00CD1747"/>
    <w:rsid w:val="00CD1ED1"/>
    <w:rsid w:val="00CD2B94"/>
    <w:rsid w:val="00CD2D80"/>
    <w:rsid w:val="00CD2E39"/>
    <w:rsid w:val="00CD3222"/>
    <w:rsid w:val="00CD3442"/>
    <w:rsid w:val="00CD3C8D"/>
    <w:rsid w:val="00CD40B8"/>
    <w:rsid w:val="00CD4712"/>
    <w:rsid w:val="00CD4793"/>
    <w:rsid w:val="00CD4AEC"/>
    <w:rsid w:val="00CD5E1E"/>
    <w:rsid w:val="00CD6057"/>
    <w:rsid w:val="00CD61C9"/>
    <w:rsid w:val="00CD666B"/>
    <w:rsid w:val="00CD67BA"/>
    <w:rsid w:val="00CD6A0A"/>
    <w:rsid w:val="00CD6C02"/>
    <w:rsid w:val="00CD6E97"/>
    <w:rsid w:val="00CD707A"/>
    <w:rsid w:val="00CD7202"/>
    <w:rsid w:val="00CD739B"/>
    <w:rsid w:val="00CD76F9"/>
    <w:rsid w:val="00CD7852"/>
    <w:rsid w:val="00CE07CF"/>
    <w:rsid w:val="00CE1706"/>
    <w:rsid w:val="00CE1C3E"/>
    <w:rsid w:val="00CE245C"/>
    <w:rsid w:val="00CE272D"/>
    <w:rsid w:val="00CE29AF"/>
    <w:rsid w:val="00CE2AEC"/>
    <w:rsid w:val="00CE3256"/>
    <w:rsid w:val="00CE36DF"/>
    <w:rsid w:val="00CE3EF7"/>
    <w:rsid w:val="00CE4515"/>
    <w:rsid w:val="00CE4728"/>
    <w:rsid w:val="00CE4937"/>
    <w:rsid w:val="00CE4C80"/>
    <w:rsid w:val="00CE4F1A"/>
    <w:rsid w:val="00CE5C05"/>
    <w:rsid w:val="00CE5C9A"/>
    <w:rsid w:val="00CE5EFB"/>
    <w:rsid w:val="00CE6AF6"/>
    <w:rsid w:val="00CE6D48"/>
    <w:rsid w:val="00CE7121"/>
    <w:rsid w:val="00CE7A5C"/>
    <w:rsid w:val="00CF00A0"/>
    <w:rsid w:val="00CF059D"/>
    <w:rsid w:val="00CF1213"/>
    <w:rsid w:val="00CF12C2"/>
    <w:rsid w:val="00CF1890"/>
    <w:rsid w:val="00CF1C78"/>
    <w:rsid w:val="00CF1CD0"/>
    <w:rsid w:val="00CF2971"/>
    <w:rsid w:val="00CF2C34"/>
    <w:rsid w:val="00CF34FC"/>
    <w:rsid w:val="00CF3C9E"/>
    <w:rsid w:val="00CF3CD1"/>
    <w:rsid w:val="00CF3DC8"/>
    <w:rsid w:val="00CF3E21"/>
    <w:rsid w:val="00CF4734"/>
    <w:rsid w:val="00CF47F9"/>
    <w:rsid w:val="00CF4E1E"/>
    <w:rsid w:val="00CF5537"/>
    <w:rsid w:val="00CF61EA"/>
    <w:rsid w:val="00CF664A"/>
    <w:rsid w:val="00CF6999"/>
    <w:rsid w:val="00CF6A7D"/>
    <w:rsid w:val="00CF6E0E"/>
    <w:rsid w:val="00CF70F4"/>
    <w:rsid w:val="00CF737E"/>
    <w:rsid w:val="00CF75EA"/>
    <w:rsid w:val="00D002AE"/>
    <w:rsid w:val="00D00DF1"/>
    <w:rsid w:val="00D0127E"/>
    <w:rsid w:val="00D0149E"/>
    <w:rsid w:val="00D022E2"/>
    <w:rsid w:val="00D02A51"/>
    <w:rsid w:val="00D02C3A"/>
    <w:rsid w:val="00D02D6F"/>
    <w:rsid w:val="00D03506"/>
    <w:rsid w:val="00D0351A"/>
    <w:rsid w:val="00D04204"/>
    <w:rsid w:val="00D0440E"/>
    <w:rsid w:val="00D047E0"/>
    <w:rsid w:val="00D054DD"/>
    <w:rsid w:val="00D058A5"/>
    <w:rsid w:val="00D06636"/>
    <w:rsid w:val="00D076B2"/>
    <w:rsid w:val="00D07890"/>
    <w:rsid w:val="00D100C3"/>
    <w:rsid w:val="00D10229"/>
    <w:rsid w:val="00D1079E"/>
    <w:rsid w:val="00D10E4A"/>
    <w:rsid w:val="00D1207B"/>
    <w:rsid w:val="00D12434"/>
    <w:rsid w:val="00D13145"/>
    <w:rsid w:val="00D139C9"/>
    <w:rsid w:val="00D13C84"/>
    <w:rsid w:val="00D140E2"/>
    <w:rsid w:val="00D1415D"/>
    <w:rsid w:val="00D143F6"/>
    <w:rsid w:val="00D147B6"/>
    <w:rsid w:val="00D1566B"/>
    <w:rsid w:val="00D15E79"/>
    <w:rsid w:val="00D15E97"/>
    <w:rsid w:val="00D16260"/>
    <w:rsid w:val="00D16F95"/>
    <w:rsid w:val="00D172A8"/>
    <w:rsid w:val="00D175E1"/>
    <w:rsid w:val="00D17685"/>
    <w:rsid w:val="00D2012B"/>
    <w:rsid w:val="00D2057A"/>
    <w:rsid w:val="00D205C9"/>
    <w:rsid w:val="00D20A33"/>
    <w:rsid w:val="00D20FC5"/>
    <w:rsid w:val="00D213C8"/>
    <w:rsid w:val="00D2180A"/>
    <w:rsid w:val="00D21EE8"/>
    <w:rsid w:val="00D22447"/>
    <w:rsid w:val="00D22D6F"/>
    <w:rsid w:val="00D23234"/>
    <w:rsid w:val="00D2368D"/>
    <w:rsid w:val="00D23801"/>
    <w:rsid w:val="00D2386D"/>
    <w:rsid w:val="00D23DA4"/>
    <w:rsid w:val="00D2415F"/>
    <w:rsid w:val="00D248C8"/>
    <w:rsid w:val="00D24C81"/>
    <w:rsid w:val="00D25150"/>
    <w:rsid w:val="00D25443"/>
    <w:rsid w:val="00D256A7"/>
    <w:rsid w:val="00D2591F"/>
    <w:rsid w:val="00D25DBE"/>
    <w:rsid w:val="00D2709F"/>
    <w:rsid w:val="00D275A2"/>
    <w:rsid w:val="00D27AD3"/>
    <w:rsid w:val="00D27E98"/>
    <w:rsid w:val="00D30861"/>
    <w:rsid w:val="00D30868"/>
    <w:rsid w:val="00D3125D"/>
    <w:rsid w:val="00D3143A"/>
    <w:rsid w:val="00D31683"/>
    <w:rsid w:val="00D31A9F"/>
    <w:rsid w:val="00D333BE"/>
    <w:rsid w:val="00D3429C"/>
    <w:rsid w:val="00D34B8F"/>
    <w:rsid w:val="00D36C03"/>
    <w:rsid w:val="00D36E47"/>
    <w:rsid w:val="00D36F1D"/>
    <w:rsid w:val="00D374FE"/>
    <w:rsid w:val="00D3795D"/>
    <w:rsid w:val="00D37B0E"/>
    <w:rsid w:val="00D37DB8"/>
    <w:rsid w:val="00D37DC3"/>
    <w:rsid w:val="00D40676"/>
    <w:rsid w:val="00D40F99"/>
    <w:rsid w:val="00D41054"/>
    <w:rsid w:val="00D415FA"/>
    <w:rsid w:val="00D41FAE"/>
    <w:rsid w:val="00D4257B"/>
    <w:rsid w:val="00D42841"/>
    <w:rsid w:val="00D42AF0"/>
    <w:rsid w:val="00D42C09"/>
    <w:rsid w:val="00D438C8"/>
    <w:rsid w:val="00D438FC"/>
    <w:rsid w:val="00D445DF"/>
    <w:rsid w:val="00D44855"/>
    <w:rsid w:val="00D44B10"/>
    <w:rsid w:val="00D44FFA"/>
    <w:rsid w:val="00D453D7"/>
    <w:rsid w:val="00D45715"/>
    <w:rsid w:val="00D45C7B"/>
    <w:rsid w:val="00D46ED1"/>
    <w:rsid w:val="00D47EBF"/>
    <w:rsid w:val="00D50295"/>
    <w:rsid w:val="00D508B0"/>
    <w:rsid w:val="00D50ED0"/>
    <w:rsid w:val="00D52849"/>
    <w:rsid w:val="00D52974"/>
    <w:rsid w:val="00D52DC5"/>
    <w:rsid w:val="00D53357"/>
    <w:rsid w:val="00D53A56"/>
    <w:rsid w:val="00D5421C"/>
    <w:rsid w:val="00D54292"/>
    <w:rsid w:val="00D548EC"/>
    <w:rsid w:val="00D54B83"/>
    <w:rsid w:val="00D54E1B"/>
    <w:rsid w:val="00D55037"/>
    <w:rsid w:val="00D55365"/>
    <w:rsid w:val="00D55420"/>
    <w:rsid w:val="00D557C2"/>
    <w:rsid w:val="00D559FE"/>
    <w:rsid w:val="00D56056"/>
    <w:rsid w:val="00D562AF"/>
    <w:rsid w:val="00D566EE"/>
    <w:rsid w:val="00D57CF3"/>
    <w:rsid w:val="00D57D56"/>
    <w:rsid w:val="00D57DD7"/>
    <w:rsid w:val="00D57EFD"/>
    <w:rsid w:val="00D600D4"/>
    <w:rsid w:val="00D6017F"/>
    <w:rsid w:val="00D60559"/>
    <w:rsid w:val="00D605C3"/>
    <w:rsid w:val="00D61231"/>
    <w:rsid w:val="00D61EA4"/>
    <w:rsid w:val="00D6288E"/>
    <w:rsid w:val="00D62D3C"/>
    <w:rsid w:val="00D62EAB"/>
    <w:rsid w:val="00D6351C"/>
    <w:rsid w:val="00D637F1"/>
    <w:rsid w:val="00D63D74"/>
    <w:rsid w:val="00D63F04"/>
    <w:rsid w:val="00D64184"/>
    <w:rsid w:val="00D647CB"/>
    <w:rsid w:val="00D64FC1"/>
    <w:rsid w:val="00D6511E"/>
    <w:rsid w:val="00D656A3"/>
    <w:rsid w:val="00D65D78"/>
    <w:rsid w:val="00D661A3"/>
    <w:rsid w:val="00D66256"/>
    <w:rsid w:val="00D66431"/>
    <w:rsid w:val="00D6666A"/>
    <w:rsid w:val="00D66B53"/>
    <w:rsid w:val="00D67482"/>
    <w:rsid w:val="00D6749B"/>
    <w:rsid w:val="00D6776C"/>
    <w:rsid w:val="00D70AF7"/>
    <w:rsid w:val="00D71073"/>
    <w:rsid w:val="00D71C32"/>
    <w:rsid w:val="00D7216C"/>
    <w:rsid w:val="00D72FE0"/>
    <w:rsid w:val="00D7333F"/>
    <w:rsid w:val="00D73894"/>
    <w:rsid w:val="00D74E5A"/>
    <w:rsid w:val="00D75FB3"/>
    <w:rsid w:val="00D76245"/>
    <w:rsid w:val="00D76451"/>
    <w:rsid w:val="00D7680D"/>
    <w:rsid w:val="00D7690D"/>
    <w:rsid w:val="00D7712D"/>
    <w:rsid w:val="00D7767B"/>
    <w:rsid w:val="00D77D84"/>
    <w:rsid w:val="00D77E6B"/>
    <w:rsid w:val="00D80BA2"/>
    <w:rsid w:val="00D80DD2"/>
    <w:rsid w:val="00D8110C"/>
    <w:rsid w:val="00D81444"/>
    <w:rsid w:val="00D822C0"/>
    <w:rsid w:val="00D82483"/>
    <w:rsid w:val="00D82EF7"/>
    <w:rsid w:val="00D8330F"/>
    <w:rsid w:val="00D83646"/>
    <w:rsid w:val="00D838F1"/>
    <w:rsid w:val="00D83E3A"/>
    <w:rsid w:val="00D83EE8"/>
    <w:rsid w:val="00D84126"/>
    <w:rsid w:val="00D84C29"/>
    <w:rsid w:val="00D84D40"/>
    <w:rsid w:val="00D84D81"/>
    <w:rsid w:val="00D8522A"/>
    <w:rsid w:val="00D85301"/>
    <w:rsid w:val="00D85F1E"/>
    <w:rsid w:val="00D8695E"/>
    <w:rsid w:val="00D87274"/>
    <w:rsid w:val="00D876E0"/>
    <w:rsid w:val="00D879FC"/>
    <w:rsid w:val="00D9010C"/>
    <w:rsid w:val="00D90895"/>
    <w:rsid w:val="00D90C1A"/>
    <w:rsid w:val="00D90F63"/>
    <w:rsid w:val="00D91F71"/>
    <w:rsid w:val="00D921DF"/>
    <w:rsid w:val="00D92611"/>
    <w:rsid w:val="00D92C48"/>
    <w:rsid w:val="00D92F56"/>
    <w:rsid w:val="00D930DA"/>
    <w:rsid w:val="00D9331E"/>
    <w:rsid w:val="00D936FD"/>
    <w:rsid w:val="00D9386A"/>
    <w:rsid w:val="00D9408E"/>
    <w:rsid w:val="00D94395"/>
    <w:rsid w:val="00D94B25"/>
    <w:rsid w:val="00D94C11"/>
    <w:rsid w:val="00D94D1D"/>
    <w:rsid w:val="00D94EB4"/>
    <w:rsid w:val="00D95116"/>
    <w:rsid w:val="00D952C8"/>
    <w:rsid w:val="00D954B0"/>
    <w:rsid w:val="00D95961"/>
    <w:rsid w:val="00D95B1E"/>
    <w:rsid w:val="00D966E6"/>
    <w:rsid w:val="00D969B6"/>
    <w:rsid w:val="00D972E9"/>
    <w:rsid w:val="00D975A1"/>
    <w:rsid w:val="00D97ED8"/>
    <w:rsid w:val="00D97F62"/>
    <w:rsid w:val="00DA03F2"/>
    <w:rsid w:val="00DA064E"/>
    <w:rsid w:val="00DA0AA6"/>
    <w:rsid w:val="00DA1CA8"/>
    <w:rsid w:val="00DA253D"/>
    <w:rsid w:val="00DA2709"/>
    <w:rsid w:val="00DA2968"/>
    <w:rsid w:val="00DA3536"/>
    <w:rsid w:val="00DA3998"/>
    <w:rsid w:val="00DA47CD"/>
    <w:rsid w:val="00DA4B19"/>
    <w:rsid w:val="00DA53E9"/>
    <w:rsid w:val="00DA5BBB"/>
    <w:rsid w:val="00DA61E1"/>
    <w:rsid w:val="00DA6823"/>
    <w:rsid w:val="00DA687A"/>
    <w:rsid w:val="00DA7B19"/>
    <w:rsid w:val="00DA7F14"/>
    <w:rsid w:val="00DB07E6"/>
    <w:rsid w:val="00DB0D48"/>
    <w:rsid w:val="00DB0DDE"/>
    <w:rsid w:val="00DB157D"/>
    <w:rsid w:val="00DB2667"/>
    <w:rsid w:val="00DB2892"/>
    <w:rsid w:val="00DB2BFE"/>
    <w:rsid w:val="00DB36AE"/>
    <w:rsid w:val="00DB3E55"/>
    <w:rsid w:val="00DB3EBA"/>
    <w:rsid w:val="00DB42D6"/>
    <w:rsid w:val="00DB483F"/>
    <w:rsid w:val="00DB4A16"/>
    <w:rsid w:val="00DB5710"/>
    <w:rsid w:val="00DB57A3"/>
    <w:rsid w:val="00DB5B01"/>
    <w:rsid w:val="00DB6A92"/>
    <w:rsid w:val="00DB6D64"/>
    <w:rsid w:val="00DB6DA8"/>
    <w:rsid w:val="00DB6DFF"/>
    <w:rsid w:val="00DB7014"/>
    <w:rsid w:val="00DB7A2B"/>
    <w:rsid w:val="00DB7E81"/>
    <w:rsid w:val="00DC02F8"/>
    <w:rsid w:val="00DC040A"/>
    <w:rsid w:val="00DC159D"/>
    <w:rsid w:val="00DC167E"/>
    <w:rsid w:val="00DC1A46"/>
    <w:rsid w:val="00DC1B54"/>
    <w:rsid w:val="00DC1C3D"/>
    <w:rsid w:val="00DC1EF9"/>
    <w:rsid w:val="00DC2B8A"/>
    <w:rsid w:val="00DC3345"/>
    <w:rsid w:val="00DC381B"/>
    <w:rsid w:val="00DC3B54"/>
    <w:rsid w:val="00DC452D"/>
    <w:rsid w:val="00DC5854"/>
    <w:rsid w:val="00DC5DE0"/>
    <w:rsid w:val="00DC70D2"/>
    <w:rsid w:val="00DD0433"/>
    <w:rsid w:val="00DD08E0"/>
    <w:rsid w:val="00DD0906"/>
    <w:rsid w:val="00DD0A9F"/>
    <w:rsid w:val="00DD0B8B"/>
    <w:rsid w:val="00DD154D"/>
    <w:rsid w:val="00DD174A"/>
    <w:rsid w:val="00DD1831"/>
    <w:rsid w:val="00DD1849"/>
    <w:rsid w:val="00DD1B54"/>
    <w:rsid w:val="00DD1E73"/>
    <w:rsid w:val="00DD1F00"/>
    <w:rsid w:val="00DD214D"/>
    <w:rsid w:val="00DD28E9"/>
    <w:rsid w:val="00DD29C9"/>
    <w:rsid w:val="00DD2ADE"/>
    <w:rsid w:val="00DD2FA7"/>
    <w:rsid w:val="00DD3BDD"/>
    <w:rsid w:val="00DD40B7"/>
    <w:rsid w:val="00DD4264"/>
    <w:rsid w:val="00DD4654"/>
    <w:rsid w:val="00DD4781"/>
    <w:rsid w:val="00DD49B1"/>
    <w:rsid w:val="00DD60BF"/>
    <w:rsid w:val="00DD6268"/>
    <w:rsid w:val="00DD6321"/>
    <w:rsid w:val="00DD6537"/>
    <w:rsid w:val="00DD6954"/>
    <w:rsid w:val="00DD6D27"/>
    <w:rsid w:val="00DD6F5F"/>
    <w:rsid w:val="00DD7DF6"/>
    <w:rsid w:val="00DD7E95"/>
    <w:rsid w:val="00DE0601"/>
    <w:rsid w:val="00DE06D1"/>
    <w:rsid w:val="00DE0ADD"/>
    <w:rsid w:val="00DE0C97"/>
    <w:rsid w:val="00DE0D06"/>
    <w:rsid w:val="00DE0F6F"/>
    <w:rsid w:val="00DE1225"/>
    <w:rsid w:val="00DE13AF"/>
    <w:rsid w:val="00DE194E"/>
    <w:rsid w:val="00DE19C8"/>
    <w:rsid w:val="00DE1E94"/>
    <w:rsid w:val="00DE29F2"/>
    <w:rsid w:val="00DE2BB8"/>
    <w:rsid w:val="00DE2F27"/>
    <w:rsid w:val="00DE2F9F"/>
    <w:rsid w:val="00DE476D"/>
    <w:rsid w:val="00DE4AFD"/>
    <w:rsid w:val="00DE500B"/>
    <w:rsid w:val="00DE56DD"/>
    <w:rsid w:val="00DE5DC5"/>
    <w:rsid w:val="00DE6749"/>
    <w:rsid w:val="00DE68BC"/>
    <w:rsid w:val="00DE6DDE"/>
    <w:rsid w:val="00DE6E52"/>
    <w:rsid w:val="00DE6E8C"/>
    <w:rsid w:val="00DE7B25"/>
    <w:rsid w:val="00DF0191"/>
    <w:rsid w:val="00DF01CA"/>
    <w:rsid w:val="00DF0680"/>
    <w:rsid w:val="00DF0897"/>
    <w:rsid w:val="00DF0BF7"/>
    <w:rsid w:val="00DF0CA0"/>
    <w:rsid w:val="00DF1178"/>
    <w:rsid w:val="00DF2B19"/>
    <w:rsid w:val="00DF2FB4"/>
    <w:rsid w:val="00DF402A"/>
    <w:rsid w:val="00DF4D2B"/>
    <w:rsid w:val="00DF4EB0"/>
    <w:rsid w:val="00DF4F40"/>
    <w:rsid w:val="00DF4F96"/>
    <w:rsid w:val="00DF557A"/>
    <w:rsid w:val="00DF5632"/>
    <w:rsid w:val="00DF5821"/>
    <w:rsid w:val="00DF58F2"/>
    <w:rsid w:val="00DF5942"/>
    <w:rsid w:val="00DF61D1"/>
    <w:rsid w:val="00DF68A0"/>
    <w:rsid w:val="00DF6ADB"/>
    <w:rsid w:val="00DF6C38"/>
    <w:rsid w:val="00DF742D"/>
    <w:rsid w:val="00DF7531"/>
    <w:rsid w:val="00E009F4"/>
    <w:rsid w:val="00E01002"/>
    <w:rsid w:val="00E01207"/>
    <w:rsid w:val="00E01628"/>
    <w:rsid w:val="00E019B5"/>
    <w:rsid w:val="00E04BE9"/>
    <w:rsid w:val="00E05241"/>
    <w:rsid w:val="00E052D9"/>
    <w:rsid w:val="00E0560A"/>
    <w:rsid w:val="00E05760"/>
    <w:rsid w:val="00E0596B"/>
    <w:rsid w:val="00E05985"/>
    <w:rsid w:val="00E0659E"/>
    <w:rsid w:val="00E068ED"/>
    <w:rsid w:val="00E0748E"/>
    <w:rsid w:val="00E07923"/>
    <w:rsid w:val="00E07AFA"/>
    <w:rsid w:val="00E10069"/>
    <w:rsid w:val="00E104D4"/>
    <w:rsid w:val="00E114A2"/>
    <w:rsid w:val="00E114EA"/>
    <w:rsid w:val="00E11D0A"/>
    <w:rsid w:val="00E11DFD"/>
    <w:rsid w:val="00E1200C"/>
    <w:rsid w:val="00E12755"/>
    <w:rsid w:val="00E1309A"/>
    <w:rsid w:val="00E13196"/>
    <w:rsid w:val="00E132AA"/>
    <w:rsid w:val="00E13976"/>
    <w:rsid w:val="00E13F8F"/>
    <w:rsid w:val="00E14660"/>
    <w:rsid w:val="00E14B07"/>
    <w:rsid w:val="00E14DE7"/>
    <w:rsid w:val="00E14F1B"/>
    <w:rsid w:val="00E15306"/>
    <w:rsid w:val="00E156F2"/>
    <w:rsid w:val="00E15C65"/>
    <w:rsid w:val="00E164DE"/>
    <w:rsid w:val="00E1666B"/>
    <w:rsid w:val="00E16917"/>
    <w:rsid w:val="00E16D36"/>
    <w:rsid w:val="00E202D4"/>
    <w:rsid w:val="00E2066F"/>
    <w:rsid w:val="00E20B7E"/>
    <w:rsid w:val="00E20C65"/>
    <w:rsid w:val="00E20CBC"/>
    <w:rsid w:val="00E20EE8"/>
    <w:rsid w:val="00E20F08"/>
    <w:rsid w:val="00E215AF"/>
    <w:rsid w:val="00E21EE5"/>
    <w:rsid w:val="00E22E81"/>
    <w:rsid w:val="00E236F8"/>
    <w:rsid w:val="00E240EE"/>
    <w:rsid w:val="00E243D8"/>
    <w:rsid w:val="00E25049"/>
    <w:rsid w:val="00E264B4"/>
    <w:rsid w:val="00E26E49"/>
    <w:rsid w:val="00E27066"/>
    <w:rsid w:val="00E27471"/>
    <w:rsid w:val="00E277D7"/>
    <w:rsid w:val="00E27CA1"/>
    <w:rsid w:val="00E30065"/>
    <w:rsid w:val="00E300D2"/>
    <w:rsid w:val="00E30B8B"/>
    <w:rsid w:val="00E30BD5"/>
    <w:rsid w:val="00E30C2E"/>
    <w:rsid w:val="00E310CD"/>
    <w:rsid w:val="00E316C4"/>
    <w:rsid w:val="00E31F24"/>
    <w:rsid w:val="00E32041"/>
    <w:rsid w:val="00E3266C"/>
    <w:rsid w:val="00E32BDE"/>
    <w:rsid w:val="00E32DDC"/>
    <w:rsid w:val="00E33950"/>
    <w:rsid w:val="00E33B41"/>
    <w:rsid w:val="00E34634"/>
    <w:rsid w:val="00E34731"/>
    <w:rsid w:val="00E3479A"/>
    <w:rsid w:val="00E34B86"/>
    <w:rsid w:val="00E34CAA"/>
    <w:rsid w:val="00E35927"/>
    <w:rsid w:val="00E35AF3"/>
    <w:rsid w:val="00E37216"/>
    <w:rsid w:val="00E373DF"/>
    <w:rsid w:val="00E37564"/>
    <w:rsid w:val="00E37DBE"/>
    <w:rsid w:val="00E400B5"/>
    <w:rsid w:val="00E40DB6"/>
    <w:rsid w:val="00E4152C"/>
    <w:rsid w:val="00E41B0E"/>
    <w:rsid w:val="00E41F2F"/>
    <w:rsid w:val="00E41F51"/>
    <w:rsid w:val="00E424FF"/>
    <w:rsid w:val="00E43254"/>
    <w:rsid w:val="00E4366B"/>
    <w:rsid w:val="00E4375A"/>
    <w:rsid w:val="00E440BE"/>
    <w:rsid w:val="00E45308"/>
    <w:rsid w:val="00E4546F"/>
    <w:rsid w:val="00E45512"/>
    <w:rsid w:val="00E45971"/>
    <w:rsid w:val="00E45D4F"/>
    <w:rsid w:val="00E46761"/>
    <w:rsid w:val="00E47024"/>
    <w:rsid w:val="00E470A9"/>
    <w:rsid w:val="00E470F9"/>
    <w:rsid w:val="00E47433"/>
    <w:rsid w:val="00E47640"/>
    <w:rsid w:val="00E47824"/>
    <w:rsid w:val="00E47C6F"/>
    <w:rsid w:val="00E47CAB"/>
    <w:rsid w:val="00E50518"/>
    <w:rsid w:val="00E5077B"/>
    <w:rsid w:val="00E50AD9"/>
    <w:rsid w:val="00E50ED0"/>
    <w:rsid w:val="00E5107A"/>
    <w:rsid w:val="00E5196E"/>
    <w:rsid w:val="00E51B5A"/>
    <w:rsid w:val="00E51BEF"/>
    <w:rsid w:val="00E5296F"/>
    <w:rsid w:val="00E529FB"/>
    <w:rsid w:val="00E53BC2"/>
    <w:rsid w:val="00E545C9"/>
    <w:rsid w:val="00E54C21"/>
    <w:rsid w:val="00E54CF3"/>
    <w:rsid w:val="00E54E5F"/>
    <w:rsid w:val="00E550AE"/>
    <w:rsid w:val="00E556A3"/>
    <w:rsid w:val="00E55849"/>
    <w:rsid w:val="00E558C6"/>
    <w:rsid w:val="00E55A45"/>
    <w:rsid w:val="00E55A8C"/>
    <w:rsid w:val="00E55BE0"/>
    <w:rsid w:val="00E55C93"/>
    <w:rsid w:val="00E566BC"/>
    <w:rsid w:val="00E56FAF"/>
    <w:rsid w:val="00E5745C"/>
    <w:rsid w:val="00E57B44"/>
    <w:rsid w:val="00E60423"/>
    <w:rsid w:val="00E6139C"/>
    <w:rsid w:val="00E61865"/>
    <w:rsid w:val="00E618E3"/>
    <w:rsid w:val="00E61AFF"/>
    <w:rsid w:val="00E61FFD"/>
    <w:rsid w:val="00E62139"/>
    <w:rsid w:val="00E62A05"/>
    <w:rsid w:val="00E62D3A"/>
    <w:rsid w:val="00E62EBE"/>
    <w:rsid w:val="00E63143"/>
    <w:rsid w:val="00E6351C"/>
    <w:rsid w:val="00E63767"/>
    <w:rsid w:val="00E63851"/>
    <w:rsid w:val="00E639B9"/>
    <w:rsid w:val="00E63AD4"/>
    <w:rsid w:val="00E641EE"/>
    <w:rsid w:val="00E64429"/>
    <w:rsid w:val="00E64C39"/>
    <w:rsid w:val="00E64E55"/>
    <w:rsid w:val="00E64FAE"/>
    <w:rsid w:val="00E650C4"/>
    <w:rsid w:val="00E650F6"/>
    <w:rsid w:val="00E6511E"/>
    <w:rsid w:val="00E660D3"/>
    <w:rsid w:val="00E6610B"/>
    <w:rsid w:val="00E66922"/>
    <w:rsid w:val="00E66FFD"/>
    <w:rsid w:val="00E671B3"/>
    <w:rsid w:val="00E67253"/>
    <w:rsid w:val="00E673FA"/>
    <w:rsid w:val="00E67A46"/>
    <w:rsid w:val="00E67CA1"/>
    <w:rsid w:val="00E67D64"/>
    <w:rsid w:val="00E70269"/>
    <w:rsid w:val="00E702A7"/>
    <w:rsid w:val="00E70884"/>
    <w:rsid w:val="00E70A4A"/>
    <w:rsid w:val="00E70E82"/>
    <w:rsid w:val="00E717EC"/>
    <w:rsid w:val="00E726F7"/>
    <w:rsid w:val="00E72862"/>
    <w:rsid w:val="00E72B28"/>
    <w:rsid w:val="00E72E23"/>
    <w:rsid w:val="00E72F42"/>
    <w:rsid w:val="00E732E8"/>
    <w:rsid w:val="00E73875"/>
    <w:rsid w:val="00E738E2"/>
    <w:rsid w:val="00E73935"/>
    <w:rsid w:val="00E73A5F"/>
    <w:rsid w:val="00E7427F"/>
    <w:rsid w:val="00E74A71"/>
    <w:rsid w:val="00E753CD"/>
    <w:rsid w:val="00E75BD9"/>
    <w:rsid w:val="00E76386"/>
    <w:rsid w:val="00E76CA6"/>
    <w:rsid w:val="00E774DD"/>
    <w:rsid w:val="00E776FE"/>
    <w:rsid w:val="00E8059D"/>
    <w:rsid w:val="00E80818"/>
    <w:rsid w:val="00E809B1"/>
    <w:rsid w:val="00E80A44"/>
    <w:rsid w:val="00E80C28"/>
    <w:rsid w:val="00E80FB8"/>
    <w:rsid w:val="00E81018"/>
    <w:rsid w:val="00E811BB"/>
    <w:rsid w:val="00E81259"/>
    <w:rsid w:val="00E812E5"/>
    <w:rsid w:val="00E8143C"/>
    <w:rsid w:val="00E81873"/>
    <w:rsid w:val="00E81998"/>
    <w:rsid w:val="00E81B8C"/>
    <w:rsid w:val="00E820A5"/>
    <w:rsid w:val="00E828ED"/>
    <w:rsid w:val="00E82B85"/>
    <w:rsid w:val="00E82E4B"/>
    <w:rsid w:val="00E83609"/>
    <w:rsid w:val="00E83D35"/>
    <w:rsid w:val="00E83D39"/>
    <w:rsid w:val="00E83DAF"/>
    <w:rsid w:val="00E8413F"/>
    <w:rsid w:val="00E84652"/>
    <w:rsid w:val="00E8479F"/>
    <w:rsid w:val="00E85388"/>
    <w:rsid w:val="00E8615F"/>
    <w:rsid w:val="00E86FDA"/>
    <w:rsid w:val="00E87221"/>
    <w:rsid w:val="00E87DAD"/>
    <w:rsid w:val="00E90002"/>
    <w:rsid w:val="00E90435"/>
    <w:rsid w:val="00E90666"/>
    <w:rsid w:val="00E907C8"/>
    <w:rsid w:val="00E9112E"/>
    <w:rsid w:val="00E91825"/>
    <w:rsid w:val="00E91B8C"/>
    <w:rsid w:val="00E92301"/>
    <w:rsid w:val="00E92625"/>
    <w:rsid w:val="00E9290F"/>
    <w:rsid w:val="00E93412"/>
    <w:rsid w:val="00E93D68"/>
    <w:rsid w:val="00E94341"/>
    <w:rsid w:val="00E94579"/>
    <w:rsid w:val="00E953E0"/>
    <w:rsid w:val="00E95403"/>
    <w:rsid w:val="00E958BB"/>
    <w:rsid w:val="00E95CDB"/>
    <w:rsid w:val="00E95E9E"/>
    <w:rsid w:val="00E963C8"/>
    <w:rsid w:val="00E964D3"/>
    <w:rsid w:val="00E96FB7"/>
    <w:rsid w:val="00E97118"/>
    <w:rsid w:val="00E97151"/>
    <w:rsid w:val="00EA0622"/>
    <w:rsid w:val="00EA0671"/>
    <w:rsid w:val="00EA08A6"/>
    <w:rsid w:val="00EA0EFC"/>
    <w:rsid w:val="00EA1092"/>
    <w:rsid w:val="00EA10F5"/>
    <w:rsid w:val="00EA165A"/>
    <w:rsid w:val="00EA254C"/>
    <w:rsid w:val="00EA273C"/>
    <w:rsid w:val="00EA32D9"/>
    <w:rsid w:val="00EA35F9"/>
    <w:rsid w:val="00EA44F7"/>
    <w:rsid w:val="00EA4C09"/>
    <w:rsid w:val="00EA55C8"/>
    <w:rsid w:val="00EA5657"/>
    <w:rsid w:val="00EA5AF6"/>
    <w:rsid w:val="00EA5D56"/>
    <w:rsid w:val="00EA6D7F"/>
    <w:rsid w:val="00EA6FAF"/>
    <w:rsid w:val="00EA70F6"/>
    <w:rsid w:val="00EA7891"/>
    <w:rsid w:val="00EA7A7F"/>
    <w:rsid w:val="00EA7BA2"/>
    <w:rsid w:val="00EA7ECD"/>
    <w:rsid w:val="00EA7EDF"/>
    <w:rsid w:val="00EB01E4"/>
    <w:rsid w:val="00EB03CD"/>
    <w:rsid w:val="00EB0417"/>
    <w:rsid w:val="00EB0538"/>
    <w:rsid w:val="00EB063C"/>
    <w:rsid w:val="00EB13C1"/>
    <w:rsid w:val="00EB24A6"/>
    <w:rsid w:val="00EB2BEB"/>
    <w:rsid w:val="00EB2D73"/>
    <w:rsid w:val="00EB3093"/>
    <w:rsid w:val="00EB3947"/>
    <w:rsid w:val="00EB3ADE"/>
    <w:rsid w:val="00EB3B9F"/>
    <w:rsid w:val="00EB4A58"/>
    <w:rsid w:val="00EB5A84"/>
    <w:rsid w:val="00EB6B31"/>
    <w:rsid w:val="00EB6E57"/>
    <w:rsid w:val="00EB7864"/>
    <w:rsid w:val="00EC0681"/>
    <w:rsid w:val="00EC0E6F"/>
    <w:rsid w:val="00EC1577"/>
    <w:rsid w:val="00EC15FA"/>
    <w:rsid w:val="00EC25E2"/>
    <w:rsid w:val="00EC26EF"/>
    <w:rsid w:val="00EC28F6"/>
    <w:rsid w:val="00EC2A72"/>
    <w:rsid w:val="00EC2B98"/>
    <w:rsid w:val="00EC34C1"/>
    <w:rsid w:val="00EC36F6"/>
    <w:rsid w:val="00EC3B33"/>
    <w:rsid w:val="00EC3D0A"/>
    <w:rsid w:val="00EC4825"/>
    <w:rsid w:val="00EC4CF4"/>
    <w:rsid w:val="00EC5A18"/>
    <w:rsid w:val="00EC5D00"/>
    <w:rsid w:val="00EC5EEA"/>
    <w:rsid w:val="00EC5FE5"/>
    <w:rsid w:val="00EC6135"/>
    <w:rsid w:val="00EC61B6"/>
    <w:rsid w:val="00EC630D"/>
    <w:rsid w:val="00EC6415"/>
    <w:rsid w:val="00EC6CAF"/>
    <w:rsid w:val="00EC6F15"/>
    <w:rsid w:val="00EC7289"/>
    <w:rsid w:val="00EC762A"/>
    <w:rsid w:val="00ED04A1"/>
    <w:rsid w:val="00ED0994"/>
    <w:rsid w:val="00ED0EE9"/>
    <w:rsid w:val="00ED113B"/>
    <w:rsid w:val="00ED1911"/>
    <w:rsid w:val="00ED1F00"/>
    <w:rsid w:val="00ED20A1"/>
    <w:rsid w:val="00ED2A30"/>
    <w:rsid w:val="00ED2B65"/>
    <w:rsid w:val="00ED302F"/>
    <w:rsid w:val="00ED3A0D"/>
    <w:rsid w:val="00ED3B48"/>
    <w:rsid w:val="00ED3BDF"/>
    <w:rsid w:val="00ED3E7A"/>
    <w:rsid w:val="00ED41FD"/>
    <w:rsid w:val="00ED43FD"/>
    <w:rsid w:val="00ED47F0"/>
    <w:rsid w:val="00ED491D"/>
    <w:rsid w:val="00ED4B3A"/>
    <w:rsid w:val="00ED4CB8"/>
    <w:rsid w:val="00ED510D"/>
    <w:rsid w:val="00ED55FC"/>
    <w:rsid w:val="00ED5647"/>
    <w:rsid w:val="00ED5BCD"/>
    <w:rsid w:val="00ED6BEE"/>
    <w:rsid w:val="00ED7379"/>
    <w:rsid w:val="00ED7ED9"/>
    <w:rsid w:val="00EE0123"/>
    <w:rsid w:val="00EE02DE"/>
    <w:rsid w:val="00EE07C9"/>
    <w:rsid w:val="00EE0C52"/>
    <w:rsid w:val="00EE0C61"/>
    <w:rsid w:val="00EE0E5F"/>
    <w:rsid w:val="00EE0E78"/>
    <w:rsid w:val="00EE117A"/>
    <w:rsid w:val="00EE2158"/>
    <w:rsid w:val="00EE21CF"/>
    <w:rsid w:val="00EE2284"/>
    <w:rsid w:val="00EE2A7B"/>
    <w:rsid w:val="00EE3359"/>
    <w:rsid w:val="00EE3FCC"/>
    <w:rsid w:val="00EE411D"/>
    <w:rsid w:val="00EE43EA"/>
    <w:rsid w:val="00EE48B4"/>
    <w:rsid w:val="00EE5324"/>
    <w:rsid w:val="00EE5C54"/>
    <w:rsid w:val="00EE5E0C"/>
    <w:rsid w:val="00EE5E1D"/>
    <w:rsid w:val="00EE5E90"/>
    <w:rsid w:val="00EE5F86"/>
    <w:rsid w:val="00EE65B8"/>
    <w:rsid w:val="00EE7E60"/>
    <w:rsid w:val="00EF00BD"/>
    <w:rsid w:val="00EF07E4"/>
    <w:rsid w:val="00EF080F"/>
    <w:rsid w:val="00EF0D8C"/>
    <w:rsid w:val="00EF0DA6"/>
    <w:rsid w:val="00EF12CD"/>
    <w:rsid w:val="00EF1E27"/>
    <w:rsid w:val="00EF27A0"/>
    <w:rsid w:val="00EF353E"/>
    <w:rsid w:val="00EF3AA8"/>
    <w:rsid w:val="00EF43FE"/>
    <w:rsid w:val="00EF449B"/>
    <w:rsid w:val="00EF459B"/>
    <w:rsid w:val="00EF48A8"/>
    <w:rsid w:val="00EF4B2A"/>
    <w:rsid w:val="00EF4B57"/>
    <w:rsid w:val="00EF5191"/>
    <w:rsid w:val="00EF5650"/>
    <w:rsid w:val="00EF5B0F"/>
    <w:rsid w:val="00EF5C0B"/>
    <w:rsid w:val="00EF5C11"/>
    <w:rsid w:val="00EF653B"/>
    <w:rsid w:val="00EF657C"/>
    <w:rsid w:val="00EF684D"/>
    <w:rsid w:val="00EF6928"/>
    <w:rsid w:val="00F008FB"/>
    <w:rsid w:val="00F00A67"/>
    <w:rsid w:val="00F01277"/>
    <w:rsid w:val="00F01F15"/>
    <w:rsid w:val="00F02989"/>
    <w:rsid w:val="00F0362F"/>
    <w:rsid w:val="00F0378B"/>
    <w:rsid w:val="00F03E78"/>
    <w:rsid w:val="00F041DE"/>
    <w:rsid w:val="00F04903"/>
    <w:rsid w:val="00F04EEB"/>
    <w:rsid w:val="00F05394"/>
    <w:rsid w:val="00F058F6"/>
    <w:rsid w:val="00F0595A"/>
    <w:rsid w:val="00F05BF2"/>
    <w:rsid w:val="00F0607F"/>
    <w:rsid w:val="00F0639A"/>
    <w:rsid w:val="00F0660B"/>
    <w:rsid w:val="00F066C8"/>
    <w:rsid w:val="00F06A34"/>
    <w:rsid w:val="00F06A5B"/>
    <w:rsid w:val="00F06BBA"/>
    <w:rsid w:val="00F06C2B"/>
    <w:rsid w:val="00F06E23"/>
    <w:rsid w:val="00F075A5"/>
    <w:rsid w:val="00F0771F"/>
    <w:rsid w:val="00F077B4"/>
    <w:rsid w:val="00F07C56"/>
    <w:rsid w:val="00F10919"/>
    <w:rsid w:val="00F10CAD"/>
    <w:rsid w:val="00F113D2"/>
    <w:rsid w:val="00F1162A"/>
    <w:rsid w:val="00F11D01"/>
    <w:rsid w:val="00F11F32"/>
    <w:rsid w:val="00F11F93"/>
    <w:rsid w:val="00F1241D"/>
    <w:rsid w:val="00F124B8"/>
    <w:rsid w:val="00F1288B"/>
    <w:rsid w:val="00F13274"/>
    <w:rsid w:val="00F133B1"/>
    <w:rsid w:val="00F14207"/>
    <w:rsid w:val="00F1493A"/>
    <w:rsid w:val="00F14AA7"/>
    <w:rsid w:val="00F15438"/>
    <w:rsid w:val="00F159B1"/>
    <w:rsid w:val="00F15C27"/>
    <w:rsid w:val="00F16119"/>
    <w:rsid w:val="00F164C8"/>
    <w:rsid w:val="00F16AEB"/>
    <w:rsid w:val="00F17708"/>
    <w:rsid w:val="00F1772D"/>
    <w:rsid w:val="00F17BBE"/>
    <w:rsid w:val="00F17BF6"/>
    <w:rsid w:val="00F17E0E"/>
    <w:rsid w:val="00F2008F"/>
    <w:rsid w:val="00F20373"/>
    <w:rsid w:val="00F206E6"/>
    <w:rsid w:val="00F206EB"/>
    <w:rsid w:val="00F2113D"/>
    <w:rsid w:val="00F213CA"/>
    <w:rsid w:val="00F2146A"/>
    <w:rsid w:val="00F217A7"/>
    <w:rsid w:val="00F21A64"/>
    <w:rsid w:val="00F222CC"/>
    <w:rsid w:val="00F22E5C"/>
    <w:rsid w:val="00F22EB4"/>
    <w:rsid w:val="00F231BA"/>
    <w:rsid w:val="00F2327B"/>
    <w:rsid w:val="00F233E3"/>
    <w:rsid w:val="00F237FC"/>
    <w:rsid w:val="00F23A24"/>
    <w:rsid w:val="00F23DFC"/>
    <w:rsid w:val="00F23EBB"/>
    <w:rsid w:val="00F248F6"/>
    <w:rsid w:val="00F25767"/>
    <w:rsid w:val="00F258B3"/>
    <w:rsid w:val="00F26ED0"/>
    <w:rsid w:val="00F27868"/>
    <w:rsid w:val="00F27C76"/>
    <w:rsid w:val="00F27E5F"/>
    <w:rsid w:val="00F27FB7"/>
    <w:rsid w:val="00F27FD5"/>
    <w:rsid w:val="00F30463"/>
    <w:rsid w:val="00F30DD0"/>
    <w:rsid w:val="00F30F49"/>
    <w:rsid w:val="00F311BB"/>
    <w:rsid w:val="00F3168D"/>
    <w:rsid w:val="00F31ABB"/>
    <w:rsid w:val="00F32881"/>
    <w:rsid w:val="00F33202"/>
    <w:rsid w:val="00F332B6"/>
    <w:rsid w:val="00F334E9"/>
    <w:rsid w:val="00F33593"/>
    <w:rsid w:val="00F335A1"/>
    <w:rsid w:val="00F34F7C"/>
    <w:rsid w:val="00F3516D"/>
    <w:rsid w:val="00F353CC"/>
    <w:rsid w:val="00F35522"/>
    <w:rsid w:val="00F35CD9"/>
    <w:rsid w:val="00F37017"/>
    <w:rsid w:val="00F37F40"/>
    <w:rsid w:val="00F400AE"/>
    <w:rsid w:val="00F411F5"/>
    <w:rsid w:val="00F41859"/>
    <w:rsid w:val="00F421EA"/>
    <w:rsid w:val="00F42612"/>
    <w:rsid w:val="00F42B35"/>
    <w:rsid w:val="00F43C70"/>
    <w:rsid w:val="00F44801"/>
    <w:rsid w:val="00F44819"/>
    <w:rsid w:val="00F44B45"/>
    <w:rsid w:val="00F452B1"/>
    <w:rsid w:val="00F45BE8"/>
    <w:rsid w:val="00F461E3"/>
    <w:rsid w:val="00F46644"/>
    <w:rsid w:val="00F47179"/>
    <w:rsid w:val="00F472FD"/>
    <w:rsid w:val="00F47508"/>
    <w:rsid w:val="00F475B5"/>
    <w:rsid w:val="00F47A1A"/>
    <w:rsid w:val="00F503BD"/>
    <w:rsid w:val="00F5084B"/>
    <w:rsid w:val="00F50928"/>
    <w:rsid w:val="00F50ACA"/>
    <w:rsid w:val="00F50D4F"/>
    <w:rsid w:val="00F50F85"/>
    <w:rsid w:val="00F52385"/>
    <w:rsid w:val="00F5254D"/>
    <w:rsid w:val="00F526BE"/>
    <w:rsid w:val="00F52EB6"/>
    <w:rsid w:val="00F53232"/>
    <w:rsid w:val="00F5342C"/>
    <w:rsid w:val="00F53458"/>
    <w:rsid w:val="00F534A0"/>
    <w:rsid w:val="00F534C9"/>
    <w:rsid w:val="00F5356F"/>
    <w:rsid w:val="00F54069"/>
    <w:rsid w:val="00F548C6"/>
    <w:rsid w:val="00F55DB7"/>
    <w:rsid w:val="00F5613E"/>
    <w:rsid w:val="00F564F8"/>
    <w:rsid w:val="00F566C3"/>
    <w:rsid w:val="00F5694A"/>
    <w:rsid w:val="00F56B37"/>
    <w:rsid w:val="00F56BBA"/>
    <w:rsid w:val="00F56E2A"/>
    <w:rsid w:val="00F56EDA"/>
    <w:rsid w:val="00F56FFD"/>
    <w:rsid w:val="00F57BB6"/>
    <w:rsid w:val="00F6007E"/>
    <w:rsid w:val="00F601F2"/>
    <w:rsid w:val="00F605AE"/>
    <w:rsid w:val="00F60C4D"/>
    <w:rsid w:val="00F621BE"/>
    <w:rsid w:val="00F62C38"/>
    <w:rsid w:val="00F63B20"/>
    <w:rsid w:val="00F63C07"/>
    <w:rsid w:val="00F640BE"/>
    <w:rsid w:val="00F6457F"/>
    <w:rsid w:val="00F646F5"/>
    <w:rsid w:val="00F64C65"/>
    <w:rsid w:val="00F64D09"/>
    <w:rsid w:val="00F65CBF"/>
    <w:rsid w:val="00F65CC3"/>
    <w:rsid w:val="00F663CA"/>
    <w:rsid w:val="00F669C5"/>
    <w:rsid w:val="00F66B7C"/>
    <w:rsid w:val="00F70627"/>
    <w:rsid w:val="00F7067A"/>
    <w:rsid w:val="00F70CB0"/>
    <w:rsid w:val="00F70D72"/>
    <w:rsid w:val="00F7111F"/>
    <w:rsid w:val="00F71662"/>
    <w:rsid w:val="00F71A63"/>
    <w:rsid w:val="00F72193"/>
    <w:rsid w:val="00F721FE"/>
    <w:rsid w:val="00F72C88"/>
    <w:rsid w:val="00F73271"/>
    <w:rsid w:val="00F7330D"/>
    <w:rsid w:val="00F74190"/>
    <w:rsid w:val="00F746AF"/>
    <w:rsid w:val="00F746F4"/>
    <w:rsid w:val="00F75094"/>
    <w:rsid w:val="00F75D94"/>
    <w:rsid w:val="00F76406"/>
    <w:rsid w:val="00F76E6E"/>
    <w:rsid w:val="00F77C6B"/>
    <w:rsid w:val="00F77EA9"/>
    <w:rsid w:val="00F8017B"/>
    <w:rsid w:val="00F8192F"/>
    <w:rsid w:val="00F81CD9"/>
    <w:rsid w:val="00F81D4B"/>
    <w:rsid w:val="00F81DAA"/>
    <w:rsid w:val="00F81EC9"/>
    <w:rsid w:val="00F82516"/>
    <w:rsid w:val="00F831DB"/>
    <w:rsid w:val="00F834CD"/>
    <w:rsid w:val="00F8375A"/>
    <w:rsid w:val="00F8378B"/>
    <w:rsid w:val="00F83D13"/>
    <w:rsid w:val="00F84090"/>
    <w:rsid w:val="00F84611"/>
    <w:rsid w:val="00F8478B"/>
    <w:rsid w:val="00F84C84"/>
    <w:rsid w:val="00F8637B"/>
    <w:rsid w:val="00F867A0"/>
    <w:rsid w:val="00F8688C"/>
    <w:rsid w:val="00F86B70"/>
    <w:rsid w:val="00F86D8C"/>
    <w:rsid w:val="00F87047"/>
    <w:rsid w:val="00F87975"/>
    <w:rsid w:val="00F87CDF"/>
    <w:rsid w:val="00F87D65"/>
    <w:rsid w:val="00F87F6D"/>
    <w:rsid w:val="00F915FD"/>
    <w:rsid w:val="00F91EA1"/>
    <w:rsid w:val="00F925B4"/>
    <w:rsid w:val="00F92D26"/>
    <w:rsid w:val="00F93338"/>
    <w:rsid w:val="00F93D6B"/>
    <w:rsid w:val="00F93F30"/>
    <w:rsid w:val="00F94334"/>
    <w:rsid w:val="00F949B9"/>
    <w:rsid w:val="00F953E1"/>
    <w:rsid w:val="00F95482"/>
    <w:rsid w:val="00F9582B"/>
    <w:rsid w:val="00F96686"/>
    <w:rsid w:val="00F9674B"/>
    <w:rsid w:val="00F96E1E"/>
    <w:rsid w:val="00F97033"/>
    <w:rsid w:val="00F9757F"/>
    <w:rsid w:val="00F97702"/>
    <w:rsid w:val="00FA04A2"/>
    <w:rsid w:val="00FA06EB"/>
    <w:rsid w:val="00FA077C"/>
    <w:rsid w:val="00FA0B1E"/>
    <w:rsid w:val="00FA0EF7"/>
    <w:rsid w:val="00FA1464"/>
    <w:rsid w:val="00FA1C46"/>
    <w:rsid w:val="00FA234E"/>
    <w:rsid w:val="00FA321D"/>
    <w:rsid w:val="00FA4739"/>
    <w:rsid w:val="00FA4DFC"/>
    <w:rsid w:val="00FA5111"/>
    <w:rsid w:val="00FA5826"/>
    <w:rsid w:val="00FA59E8"/>
    <w:rsid w:val="00FA5AD0"/>
    <w:rsid w:val="00FA5D41"/>
    <w:rsid w:val="00FA5F26"/>
    <w:rsid w:val="00FA6118"/>
    <w:rsid w:val="00FA6D86"/>
    <w:rsid w:val="00FA7D07"/>
    <w:rsid w:val="00FB0967"/>
    <w:rsid w:val="00FB1103"/>
    <w:rsid w:val="00FB1357"/>
    <w:rsid w:val="00FB149E"/>
    <w:rsid w:val="00FB14B7"/>
    <w:rsid w:val="00FB17C1"/>
    <w:rsid w:val="00FB18F2"/>
    <w:rsid w:val="00FB19D8"/>
    <w:rsid w:val="00FB1B40"/>
    <w:rsid w:val="00FB2906"/>
    <w:rsid w:val="00FB319A"/>
    <w:rsid w:val="00FB426C"/>
    <w:rsid w:val="00FB51C6"/>
    <w:rsid w:val="00FB59D3"/>
    <w:rsid w:val="00FB6ACD"/>
    <w:rsid w:val="00FB7D3C"/>
    <w:rsid w:val="00FC12F7"/>
    <w:rsid w:val="00FC2887"/>
    <w:rsid w:val="00FC2D1E"/>
    <w:rsid w:val="00FC2F7B"/>
    <w:rsid w:val="00FC30B1"/>
    <w:rsid w:val="00FC330D"/>
    <w:rsid w:val="00FC3741"/>
    <w:rsid w:val="00FC3827"/>
    <w:rsid w:val="00FC3A9D"/>
    <w:rsid w:val="00FC3F40"/>
    <w:rsid w:val="00FC41AE"/>
    <w:rsid w:val="00FC4EB2"/>
    <w:rsid w:val="00FC4F2E"/>
    <w:rsid w:val="00FC54E4"/>
    <w:rsid w:val="00FC5707"/>
    <w:rsid w:val="00FC6B5F"/>
    <w:rsid w:val="00FC6CFE"/>
    <w:rsid w:val="00FC6E6E"/>
    <w:rsid w:val="00FC6ED0"/>
    <w:rsid w:val="00FC6F48"/>
    <w:rsid w:val="00FD0102"/>
    <w:rsid w:val="00FD07DD"/>
    <w:rsid w:val="00FD0AEB"/>
    <w:rsid w:val="00FD14CA"/>
    <w:rsid w:val="00FD161E"/>
    <w:rsid w:val="00FD16F3"/>
    <w:rsid w:val="00FD1701"/>
    <w:rsid w:val="00FD1781"/>
    <w:rsid w:val="00FD1D76"/>
    <w:rsid w:val="00FD1EEC"/>
    <w:rsid w:val="00FD2204"/>
    <w:rsid w:val="00FD26D8"/>
    <w:rsid w:val="00FD29B3"/>
    <w:rsid w:val="00FD2F43"/>
    <w:rsid w:val="00FD3BA5"/>
    <w:rsid w:val="00FD423C"/>
    <w:rsid w:val="00FD4570"/>
    <w:rsid w:val="00FD46CF"/>
    <w:rsid w:val="00FD4867"/>
    <w:rsid w:val="00FD49BF"/>
    <w:rsid w:val="00FD4D58"/>
    <w:rsid w:val="00FD50D0"/>
    <w:rsid w:val="00FD59C8"/>
    <w:rsid w:val="00FD5D37"/>
    <w:rsid w:val="00FD5FBC"/>
    <w:rsid w:val="00FD5FC2"/>
    <w:rsid w:val="00FD6332"/>
    <w:rsid w:val="00FD673D"/>
    <w:rsid w:val="00FD6E47"/>
    <w:rsid w:val="00FD6F54"/>
    <w:rsid w:val="00FD7A16"/>
    <w:rsid w:val="00FD7BF6"/>
    <w:rsid w:val="00FE0071"/>
    <w:rsid w:val="00FE033A"/>
    <w:rsid w:val="00FE0813"/>
    <w:rsid w:val="00FE085D"/>
    <w:rsid w:val="00FE169D"/>
    <w:rsid w:val="00FE290B"/>
    <w:rsid w:val="00FE2FF7"/>
    <w:rsid w:val="00FE30F1"/>
    <w:rsid w:val="00FE35E4"/>
    <w:rsid w:val="00FE38A4"/>
    <w:rsid w:val="00FE42CF"/>
    <w:rsid w:val="00FE4336"/>
    <w:rsid w:val="00FE4562"/>
    <w:rsid w:val="00FE4A37"/>
    <w:rsid w:val="00FE4C76"/>
    <w:rsid w:val="00FE51BC"/>
    <w:rsid w:val="00FE51C7"/>
    <w:rsid w:val="00FE53A5"/>
    <w:rsid w:val="00FE5AB9"/>
    <w:rsid w:val="00FE5C6A"/>
    <w:rsid w:val="00FF10C9"/>
    <w:rsid w:val="00FF142A"/>
    <w:rsid w:val="00FF15CE"/>
    <w:rsid w:val="00FF1B87"/>
    <w:rsid w:val="00FF20B6"/>
    <w:rsid w:val="00FF2D61"/>
    <w:rsid w:val="00FF3773"/>
    <w:rsid w:val="00FF37D2"/>
    <w:rsid w:val="00FF3963"/>
    <w:rsid w:val="00FF3A78"/>
    <w:rsid w:val="00FF3D58"/>
    <w:rsid w:val="00FF3D67"/>
    <w:rsid w:val="00FF427A"/>
    <w:rsid w:val="00FF429D"/>
    <w:rsid w:val="00FF49B0"/>
    <w:rsid w:val="00FF4DB3"/>
    <w:rsid w:val="00FF5576"/>
    <w:rsid w:val="00FF56B1"/>
    <w:rsid w:val="00FF5B8F"/>
    <w:rsid w:val="00FF5EDE"/>
    <w:rsid w:val="00FF5FAF"/>
    <w:rsid w:val="00FF60D3"/>
    <w:rsid w:val="00FF61BD"/>
    <w:rsid w:val="00FF61F5"/>
    <w:rsid w:val="00FF640A"/>
    <w:rsid w:val="00FF65ED"/>
    <w:rsid w:val="00FF66A0"/>
    <w:rsid w:val="00FF6E1D"/>
    <w:rsid w:val="00FF78E0"/>
    <w:rsid w:val="01513237"/>
    <w:rsid w:val="01FB5C4F"/>
    <w:rsid w:val="02763D65"/>
    <w:rsid w:val="02921645"/>
    <w:rsid w:val="02CD5FA7"/>
    <w:rsid w:val="03163E1D"/>
    <w:rsid w:val="04437606"/>
    <w:rsid w:val="04DE120A"/>
    <w:rsid w:val="0596413F"/>
    <w:rsid w:val="05FE70E3"/>
    <w:rsid w:val="063139FC"/>
    <w:rsid w:val="07287ACA"/>
    <w:rsid w:val="07B92C3C"/>
    <w:rsid w:val="0857273B"/>
    <w:rsid w:val="08662D55"/>
    <w:rsid w:val="09F337E1"/>
    <w:rsid w:val="0A8068C8"/>
    <w:rsid w:val="0AAB518D"/>
    <w:rsid w:val="0AD613BA"/>
    <w:rsid w:val="0AF44688"/>
    <w:rsid w:val="0C09094D"/>
    <w:rsid w:val="0C433FAA"/>
    <w:rsid w:val="0C6420F8"/>
    <w:rsid w:val="0C6B2AA2"/>
    <w:rsid w:val="0E3144E9"/>
    <w:rsid w:val="0EAD4424"/>
    <w:rsid w:val="0F4942A2"/>
    <w:rsid w:val="0FDD1292"/>
    <w:rsid w:val="12003516"/>
    <w:rsid w:val="134770B1"/>
    <w:rsid w:val="13F1260E"/>
    <w:rsid w:val="15D5735F"/>
    <w:rsid w:val="178C6A30"/>
    <w:rsid w:val="17E60AF5"/>
    <w:rsid w:val="187447AF"/>
    <w:rsid w:val="1A5204BD"/>
    <w:rsid w:val="1A885114"/>
    <w:rsid w:val="1C510F5C"/>
    <w:rsid w:val="1CD63A5F"/>
    <w:rsid w:val="1CF25B67"/>
    <w:rsid w:val="20221522"/>
    <w:rsid w:val="20510493"/>
    <w:rsid w:val="20602CAB"/>
    <w:rsid w:val="20672636"/>
    <w:rsid w:val="207F3560"/>
    <w:rsid w:val="20F71F25"/>
    <w:rsid w:val="211401D1"/>
    <w:rsid w:val="214D2713"/>
    <w:rsid w:val="220E3C6C"/>
    <w:rsid w:val="22B37C7D"/>
    <w:rsid w:val="233E1DDF"/>
    <w:rsid w:val="24B351C4"/>
    <w:rsid w:val="24DA2F75"/>
    <w:rsid w:val="25824598"/>
    <w:rsid w:val="262A06DF"/>
    <w:rsid w:val="265F14FF"/>
    <w:rsid w:val="26811E3F"/>
    <w:rsid w:val="26A91DFC"/>
    <w:rsid w:val="26D251BE"/>
    <w:rsid w:val="271649AE"/>
    <w:rsid w:val="27B41A5F"/>
    <w:rsid w:val="29DD3EBD"/>
    <w:rsid w:val="29F43AE2"/>
    <w:rsid w:val="2AC94DBF"/>
    <w:rsid w:val="2B6824E6"/>
    <w:rsid w:val="2DDE404C"/>
    <w:rsid w:val="2DE91649"/>
    <w:rsid w:val="2E200339"/>
    <w:rsid w:val="2E3F0BEE"/>
    <w:rsid w:val="2EC02441"/>
    <w:rsid w:val="30B120C0"/>
    <w:rsid w:val="316E5084"/>
    <w:rsid w:val="32DF102E"/>
    <w:rsid w:val="34AF7BFE"/>
    <w:rsid w:val="35764143"/>
    <w:rsid w:val="359A18FC"/>
    <w:rsid w:val="37D00A9F"/>
    <w:rsid w:val="37DD7DB5"/>
    <w:rsid w:val="381C789A"/>
    <w:rsid w:val="393E44F9"/>
    <w:rsid w:val="39ED1B2A"/>
    <w:rsid w:val="3A663015"/>
    <w:rsid w:val="3AAC27C3"/>
    <w:rsid w:val="3B662B08"/>
    <w:rsid w:val="3CBB62DD"/>
    <w:rsid w:val="3DE1193D"/>
    <w:rsid w:val="3F0874F8"/>
    <w:rsid w:val="3F6C179B"/>
    <w:rsid w:val="3F9F5758"/>
    <w:rsid w:val="41007633"/>
    <w:rsid w:val="41464524"/>
    <w:rsid w:val="41D44E80"/>
    <w:rsid w:val="42492E4D"/>
    <w:rsid w:val="425425ED"/>
    <w:rsid w:val="42772697"/>
    <w:rsid w:val="42B76D04"/>
    <w:rsid w:val="42FC6174"/>
    <w:rsid w:val="4319452A"/>
    <w:rsid w:val="43A140C1"/>
    <w:rsid w:val="43A56787"/>
    <w:rsid w:val="44E40213"/>
    <w:rsid w:val="44E9469A"/>
    <w:rsid w:val="44FB7E38"/>
    <w:rsid w:val="45084AB5"/>
    <w:rsid w:val="454B1C97"/>
    <w:rsid w:val="47D52E18"/>
    <w:rsid w:val="48B14AAA"/>
    <w:rsid w:val="49CB44E0"/>
    <w:rsid w:val="4A7965BA"/>
    <w:rsid w:val="4B610A7C"/>
    <w:rsid w:val="4C927F2F"/>
    <w:rsid w:val="4D12627F"/>
    <w:rsid w:val="4D465454"/>
    <w:rsid w:val="4DDD3AA1"/>
    <w:rsid w:val="4EF57719"/>
    <w:rsid w:val="4EFC70A4"/>
    <w:rsid w:val="4F2E52F4"/>
    <w:rsid w:val="4F3A6B88"/>
    <w:rsid w:val="4F5F58B5"/>
    <w:rsid w:val="500C6EE1"/>
    <w:rsid w:val="501E7D83"/>
    <w:rsid w:val="509748C6"/>
    <w:rsid w:val="50E3064B"/>
    <w:rsid w:val="51956D68"/>
    <w:rsid w:val="52FC75B4"/>
    <w:rsid w:val="53746EEA"/>
    <w:rsid w:val="54A156E6"/>
    <w:rsid w:val="54FC257C"/>
    <w:rsid w:val="55BB16B6"/>
    <w:rsid w:val="55BE6157"/>
    <w:rsid w:val="56571534"/>
    <w:rsid w:val="5662196E"/>
    <w:rsid w:val="56B96E3D"/>
    <w:rsid w:val="584B2C69"/>
    <w:rsid w:val="589B0411"/>
    <w:rsid w:val="58AA6505"/>
    <w:rsid w:val="58B31A8B"/>
    <w:rsid w:val="5BBB710D"/>
    <w:rsid w:val="5BC11016"/>
    <w:rsid w:val="5BFA4673"/>
    <w:rsid w:val="5FED10F1"/>
    <w:rsid w:val="60F87024"/>
    <w:rsid w:val="62D7484C"/>
    <w:rsid w:val="630073FA"/>
    <w:rsid w:val="63C6393F"/>
    <w:rsid w:val="6430556D"/>
    <w:rsid w:val="65474D35"/>
    <w:rsid w:val="65E55121"/>
    <w:rsid w:val="65E66328"/>
    <w:rsid w:val="66065059"/>
    <w:rsid w:val="670C6193"/>
    <w:rsid w:val="6892481D"/>
    <w:rsid w:val="69C041A4"/>
    <w:rsid w:val="6AD92158"/>
    <w:rsid w:val="6C822514"/>
    <w:rsid w:val="6CAC7935"/>
    <w:rsid w:val="6DCD1231"/>
    <w:rsid w:val="6E3E026B"/>
    <w:rsid w:val="6E6F683C"/>
    <w:rsid w:val="6F491A22"/>
    <w:rsid w:val="70ED20D3"/>
    <w:rsid w:val="71063342"/>
    <w:rsid w:val="73601DBB"/>
    <w:rsid w:val="7384600C"/>
    <w:rsid w:val="73950D2D"/>
    <w:rsid w:val="73B20F3E"/>
    <w:rsid w:val="73D47FDD"/>
    <w:rsid w:val="74C12A19"/>
    <w:rsid w:val="756844AB"/>
    <w:rsid w:val="757255D4"/>
    <w:rsid w:val="758E0015"/>
    <w:rsid w:val="75B81706"/>
    <w:rsid w:val="761250EF"/>
    <w:rsid w:val="767C6572"/>
    <w:rsid w:val="77946B8D"/>
    <w:rsid w:val="788A54D1"/>
    <w:rsid w:val="78A7237F"/>
    <w:rsid w:val="78A81186"/>
    <w:rsid w:val="79381C6E"/>
    <w:rsid w:val="7983676D"/>
    <w:rsid w:val="7A457871"/>
    <w:rsid w:val="7A7A357F"/>
    <w:rsid w:val="7A9B3AB3"/>
    <w:rsid w:val="7ADC7DA0"/>
    <w:rsid w:val="7B004ADD"/>
    <w:rsid w:val="7B843A31"/>
    <w:rsid w:val="7B9E45DB"/>
    <w:rsid w:val="7BB229F8"/>
    <w:rsid w:val="7BEB7F5D"/>
    <w:rsid w:val="7C314E4E"/>
    <w:rsid w:val="7CE00288"/>
    <w:rsid w:val="7D1E15D4"/>
    <w:rsid w:val="7D792BE7"/>
    <w:rsid w:val="7DA13DAB"/>
    <w:rsid w:val="7DE9671E"/>
    <w:rsid w:val="7DF9371F"/>
    <w:rsid w:val="7F78562D"/>
    <w:rsid w:val="7FBF2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15F370B5"/>
  <w15:docId w15:val="{89C5A7C7-7021-436F-B018-573DB14D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uiPriority="0" w:qFormat="1"/>
    <w:lsdException w:name="index 2" w:locked="1" w:uiPriority="0" w:qFormat="1"/>
    <w:lsdException w:name="index 3" w:locked="1" w:uiPriority="0" w:qFormat="1"/>
    <w:lsdException w:name="index 4" w:locked="1" w:uiPriority="0" w:qFormat="1"/>
    <w:lsdException w:name="index 5" w:locked="1" w:uiPriority="0" w:qFormat="1"/>
    <w:lsdException w:name="index 6" w:locked="1" w:uiPriority="0" w:qFormat="1"/>
    <w:lsdException w:name="index 7" w:locked="1" w:uiPriority="0" w:qFormat="1"/>
    <w:lsdException w:name="index 8" w:locked="1" w:uiPriority="0" w:qFormat="1"/>
    <w:lsdException w:name="index 9" w:locked="1" w:uiPriority="0" w:qFormat="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locked="1" w:uiPriority="0" w:qFormat="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qFormat="1"/>
    <w:lsdException w:name="annotation reference" w:qFormat="1"/>
    <w:lsdException w:name="line number" w:locked="1" w:semiHidden="1" w:unhideWhenUsed="1"/>
    <w:lsdException w:name="page number" w:qFormat="1"/>
    <w:lsdException w:name="endnote reference" w:locked="1" w:semiHidden="1" w:uiPriority="0" w:qFormat="1"/>
    <w:lsdException w:name="endnote text" w:locked="1" w:semiHidden="1" w:uiPriority="0" w:qFormat="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qFormat="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uiPriority="22" w:qFormat="1"/>
    <w:lsdException w:name="Emphasis" w:uiPriority="2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
    <w:name w:val="Normal"/>
    <w:qFormat/>
    <w:rPr>
      <w:rFonts w:ascii="宋体" w:hAnsi="宋体" w:cs="宋体"/>
      <w:sz w:val="24"/>
      <w:szCs w:val="24"/>
    </w:rPr>
  </w:style>
  <w:style w:type="paragraph" w:styleId="1">
    <w:name w:val="heading 1"/>
    <w:basedOn w:val="af"/>
    <w:next w:val="af"/>
    <w:link w:val="10"/>
    <w:qFormat/>
    <w:pPr>
      <w:keepNext/>
      <w:keepLines/>
      <w:widowControl w:val="0"/>
      <w:spacing w:beforeLines="100" w:afterLines="100"/>
      <w:jc w:val="both"/>
      <w:outlineLvl w:val="0"/>
    </w:pPr>
    <w:rPr>
      <w:rFonts w:ascii="Times New Roman" w:eastAsia="黑体" w:hAnsi="Times New Roman" w:cs="Times New Roman"/>
      <w:bCs/>
      <w:kern w:val="44"/>
      <w:sz w:val="21"/>
      <w:szCs w:val="44"/>
    </w:rPr>
  </w:style>
  <w:style w:type="paragraph" w:styleId="2">
    <w:name w:val="heading 2"/>
    <w:basedOn w:val="af"/>
    <w:next w:val="af"/>
    <w:link w:val="20"/>
    <w:qFormat/>
    <w:pPr>
      <w:keepNext/>
      <w:keepLines/>
      <w:widowControl w:val="0"/>
      <w:spacing w:line="360" w:lineRule="auto"/>
      <w:jc w:val="both"/>
      <w:outlineLvl w:val="1"/>
    </w:pPr>
    <w:rPr>
      <w:rFonts w:ascii="Arial" w:eastAsia="黑体" w:hAnsi="Arial" w:cs="Times New Roman"/>
      <w:bCs/>
      <w:kern w:val="2"/>
      <w:sz w:val="21"/>
      <w:szCs w:val="32"/>
    </w:rPr>
  </w:style>
  <w:style w:type="paragraph" w:styleId="3">
    <w:name w:val="heading 3"/>
    <w:basedOn w:val="af"/>
    <w:next w:val="af"/>
    <w:link w:val="30"/>
    <w:qFormat/>
    <w:pPr>
      <w:keepNext/>
      <w:keepLines/>
      <w:widowControl w:val="0"/>
      <w:spacing w:line="360" w:lineRule="auto"/>
      <w:jc w:val="both"/>
      <w:outlineLvl w:val="2"/>
    </w:pPr>
    <w:rPr>
      <w:rFonts w:ascii="Times New Roman" w:eastAsia="黑体" w:hAnsi="Times New Roman" w:cs="Times New Roman"/>
      <w:bCs/>
      <w:kern w:val="2"/>
      <w:sz w:val="21"/>
      <w:szCs w:val="32"/>
    </w:rPr>
  </w:style>
  <w:style w:type="paragraph" w:styleId="4">
    <w:name w:val="heading 4"/>
    <w:basedOn w:val="af"/>
    <w:next w:val="af"/>
    <w:link w:val="40"/>
    <w:uiPriority w:val="9"/>
    <w:qFormat/>
    <w:pPr>
      <w:keepNext/>
      <w:keepLines/>
      <w:widowControl w:val="0"/>
      <w:spacing w:line="360" w:lineRule="auto"/>
      <w:jc w:val="both"/>
      <w:outlineLvl w:val="3"/>
    </w:pPr>
    <w:rPr>
      <w:rFonts w:ascii="Arial" w:eastAsia="黑体" w:hAnsi="Arial" w:cs="Times New Roman"/>
      <w:bCs/>
      <w:kern w:val="2"/>
      <w:sz w:val="21"/>
      <w:szCs w:val="28"/>
    </w:rPr>
  </w:style>
  <w:style w:type="paragraph" w:styleId="5">
    <w:name w:val="heading 5"/>
    <w:basedOn w:val="af"/>
    <w:next w:val="af"/>
    <w:link w:val="50"/>
    <w:qFormat/>
    <w:pPr>
      <w:keepNext/>
      <w:keepLines/>
      <w:widowControl w:val="0"/>
      <w:spacing w:before="280" w:after="290" w:line="376" w:lineRule="auto"/>
      <w:ind w:firstLineChars="200" w:firstLine="432"/>
      <w:jc w:val="both"/>
      <w:outlineLvl w:val="4"/>
    </w:pPr>
    <w:rPr>
      <w:rFonts w:ascii="Times New Roman" w:hAnsi="Times New Roman" w:cs="Times New Roman"/>
      <w:b/>
      <w:bCs/>
      <w:kern w:val="2"/>
      <w:sz w:val="28"/>
      <w:szCs w:val="28"/>
    </w:rPr>
  </w:style>
  <w:style w:type="paragraph" w:styleId="6">
    <w:name w:val="heading 6"/>
    <w:basedOn w:val="af"/>
    <w:next w:val="af"/>
    <w:link w:val="60"/>
    <w:qFormat/>
    <w:pPr>
      <w:keepNext/>
      <w:keepLines/>
      <w:widowControl w:val="0"/>
      <w:spacing w:before="240" w:after="64" w:line="320" w:lineRule="auto"/>
      <w:ind w:firstLineChars="200" w:firstLine="432"/>
      <w:jc w:val="both"/>
      <w:outlineLvl w:val="5"/>
    </w:pPr>
    <w:rPr>
      <w:rFonts w:ascii="Arial" w:eastAsia="黑体" w:hAnsi="Arial" w:cs="Times New Roman"/>
      <w:b/>
      <w:bCs/>
      <w:kern w:val="2"/>
    </w:rPr>
  </w:style>
  <w:style w:type="paragraph" w:styleId="7">
    <w:name w:val="heading 7"/>
    <w:basedOn w:val="af"/>
    <w:next w:val="af"/>
    <w:link w:val="70"/>
    <w:qFormat/>
    <w:pPr>
      <w:keepNext/>
      <w:keepLines/>
      <w:widowControl w:val="0"/>
      <w:spacing w:before="240" w:after="64" w:line="320" w:lineRule="auto"/>
      <w:ind w:firstLineChars="200" w:firstLine="432"/>
      <w:jc w:val="both"/>
      <w:outlineLvl w:val="6"/>
    </w:pPr>
    <w:rPr>
      <w:rFonts w:ascii="Times New Roman" w:hAnsi="Times New Roman" w:cs="Times New Roman"/>
      <w:b/>
      <w:bCs/>
      <w:kern w:val="2"/>
    </w:rPr>
  </w:style>
  <w:style w:type="paragraph" w:styleId="8">
    <w:name w:val="heading 8"/>
    <w:basedOn w:val="af"/>
    <w:next w:val="af"/>
    <w:link w:val="80"/>
    <w:qFormat/>
    <w:pPr>
      <w:keepNext/>
      <w:keepLines/>
      <w:widowControl w:val="0"/>
      <w:spacing w:before="240" w:after="64" w:line="320" w:lineRule="auto"/>
      <w:ind w:firstLineChars="200" w:firstLine="432"/>
      <w:jc w:val="both"/>
      <w:outlineLvl w:val="7"/>
    </w:pPr>
    <w:rPr>
      <w:rFonts w:ascii="Arial" w:eastAsia="黑体" w:hAnsi="Arial" w:cs="Times New Roman"/>
      <w:kern w:val="2"/>
    </w:rPr>
  </w:style>
  <w:style w:type="paragraph" w:styleId="9">
    <w:name w:val="heading 9"/>
    <w:basedOn w:val="af"/>
    <w:next w:val="af"/>
    <w:link w:val="90"/>
    <w:qFormat/>
    <w:pPr>
      <w:keepNext/>
      <w:keepLines/>
      <w:widowControl w:val="0"/>
      <w:spacing w:before="240" w:after="64" w:line="320" w:lineRule="auto"/>
      <w:ind w:firstLineChars="200" w:firstLine="432"/>
      <w:jc w:val="both"/>
      <w:outlineLvl w:val="8"/>
    </w:pPr>
    <w:rPr>
      <w:rFonts w:ascii="Arial" w:eastAsia="黑体" w:hAnsi="Arial" w:cs="Times New Roman"/>
      <w:kern w:val="2"/>
      <w:sz w:val="21"/>
      <w:szCs w:val="21"/>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TOC7">
    <w:name w:val="toc 7"/>
    <w:basedOn w:val="af"/>
    <w:next w:val="af"/>
    <w:uiPriority w:val="99"/>
    <w:semiHidden/>
    <w:qFormat/>
    <w:pPr>
      <w:ind w:left="1440"/>
    </w:pPr>
    <w:rPr>
      <w:rFonts w:asciiTheme="minorHAnsi" w:hAnsiTheme="minorHAnsi" w:cstheme="minorHAnsi"/>
      <w:sz w:val="18"/>
      <w:szCs w:val="18"/>
    </w:rPr>
  </w:style>
  <w:style w:type="paragraph" w:styleId="81">
    <w:name w:val="index 8"/>
    <w:basedOn w:val="af"/>
    <w:next w:val="af"/>
    <w:qFormat/>
    <w:locked/>
    <w:pPr>
      <w:ind w:left="1680" w:hanging="210"/>
    </w:pPr>
    <w:rPr>
      <w:rFonts w:ascii="Calibri" w:hAnsi="Calibri"/>
      <w:sz w:val="20"/>
      <w:szCs w:val="20"/>
    </w:rPr>
  </w:style>
  <w:style w:type="paragraph" w:styleId="af3">
    <w:name w:val="Normal Indent"/>
    <w:basedOn w:val="af"/>
    <w:uiPriority w:val="99"/>
    <w:qFormat/>
    <w:pPr>
      <w:widowControl w:val="0"/>
      <w:spacing w:line="360" w:lineRule="auto"/>
      <w:ind w:firstLineChars="200" w:firstLine="420"/>
      <w:jc w:val="both"/>
    </w:pPr>
    <w:rPr>
      <w:rFonts w:ascii="Times New Roman" w:hAnsi="Times New Roman" w:cs="Times New Roman"/>
      <w:kern w:val="2"/>
      <w:sz w:val="21"/>
    </w:rPr>
  </w:style>
  <w:style w:type="paragraph" w:styleId="af4">
    <w:name w:val="caption"/>
    <w:basedOn w:val="af"/>
    <w:next w:val="af"/>
    <w:qFormat/>
    <w:pPr>
      <w:spacing w:before="152" w:after="160"/>
    </w:pPr>
    <w:rPr>
      <w:rFonts w:ascii="Arial" w:eastAsia="黑体" w:hAnsi="Arial" w:cs="Arial"/>
      <w:sz w:val="20"/>
      <w:szCs w:val="20"/>
    </w:rPr>
  </w:style>
  <w:style w:type="paragraph" w:styleId="51">
    <w:name w:val="index 5"/>
    <w:basedOn w:val="af"/>
    <w:next w:val="af"/>
    <w:qFormat/>
    <w:locked/>
    <w:pPr>
      <w:ind w:left="1050" w:hanging="210"/>
    </w:pPr>
    <w:rPr>
      <w:rFonts w:ascii="Calibri" w:hAnsi="Calibri"/>
      <w:sz w:val="20"/>
      <w:szCs w:val="20"/>
    </w:rPr>
  </w:style>
  <w:style w:type="paragraph" w:styleId="af5">
    <w:name w:val="Document Map"/>
    <w:basedOn w:val="af"/>
    <w:link w:val="af6"/>
    <w:uiPriority w:val="99"/>
    <w:semiHidden/>
    <w:qFormat/>
    <w:pPr>
      <w:widowControl w:val="0"/>
      <w:shd w:val="clear" w:color="auto" w:fill="000080"/>
      <w:spacing w:line="360" w:lineRule="auto"/>
      <w:ind w:firstLineChars="200" w:firstLine="432"/>
      <w:jc w:val="both"/>
    </w:pPr>
    <w:rPr>
      <w:rFonts w:ascii="Times New Roman" w:hAnsi="Times New Roman" w:cs="Times New Roman"/>
      <w:kern w:val="2"/>
      <w:sz w:val="21"/>
    </w:rPr>
  </w:style>
  <w:style w:type="paragraph" w:styleId="af7">
    <w:name w:val="annotation text"/>
    <w:basedOn w:val="af"/>
    <w:link w:val="af8"/>
    <w:uiPriority w:val="99"/>
    <w:qFormat/>
    <w:pPr>
      <w:widowControl w:val="0"/>
      <w:spacing w:line="360" w:lineRule="auto"/>
      <w:ind w:firstLineChars="200" w:firstLine="432"/>
    </w:pPr>
    <w:rPr>
      <w:rFonts w:ascii="Times New Roman" w:hAnsi="Times New Roman" w:cs="Times New Roman"/>
      <w:kern w:val="2"/>
      <w:sz w:val="21"/>
    </w:rPr>
  </w:style>
  <w:style w:type="paragraph" w:styleId="61">
    <w:name w:val="index 6"/>
    <w:basedOn w:val="af"/>
    <w:next w:val="af"/>
    <w:qFormat/>
    <w:locked/>
    <w:pPr>
      <w:ind w:left="1260" w:hanging="210"/>
    </w:pPr>
    <w:rPr>
      <w:rFonts w:ascii="Calibri" w:hAnsi="Calibri"/>
      <w:sz w:val="20"/>
      <w:szCs w:val="20"/>
    </w:rPr>
  </w:style>
  <w:style w:type="paragraph" w:styleId="31">
    <w:name w:val="Body Text 3"/>
    <w:basedOn w:val="af"/>
    <w:link w:val="32"/>
    <w:uiPriority w:val="99"/>
    <w:qFormat/>
    <w:pPr>
      <w:widowControl w:val="0"/>
      <w:spacing w:after="120" w:line="360" w:lineRule="auto"/>
      <w:ind w:firstLineChars="200" w:firstLine="432"/>
      <w:jc w:val="both"/>
    </w:pPr>
    <w:rPr>
      <w:rFonts w:ascii="Times New Roman" w:hAnsi="Times New Roman" w:cs="Times New Roman"/>
      <w:kern w:val="2"/>
      <w:sz w:val="16"/>
      <w:szCs w:val="16"/>
    </w:rPr>
  </w:style>
  <w:style w:type="paragraph" w:styleId="af9">
    <w:name w:val="Body Text"/>
    <w:basedOn w:val="af"/>
    <w:link w:val="afa"/>
    <w:uiPriority w:val="99"/>
    <w:qFormat/>
    <w:pPr>
      <w:widowControl w:val="0"/>
      <w:spacing w:after="120" w:line="360" w:lineRule="auto"/>
      <w:ind w:firstLineChars="200" w:firstLine="432"/>
      <w:jc w:val="both"/>
    </w:pPr>
    <w:rPr>
      <w:rFonts w:ascii="Times New Roman" w:hAnsi="Times New Roman" w:cs="Times New Roman"/>
      <w:kern w:val="2"/>
      <w:sz w:val="21"/>
    </w:rPr>
  </w:style>
  <w:style w:type="paragraph" w:styleId="afb">
    <w:name w:val="Body Text Indent"/>
    <w:basedOn w:val="af"/>
    <w:link w:val="afc"/>
    <w:uiPriority w:val="99"/>
    <w:qFormat/>
    <w:pPr>
      <w:widowControl w:val="0"/>
      <w:spacing w:after="120" w:line="360" w:lineRule="auto"/>
      <w:ind w:leftChars="200" w:left="420" w:firstLineChars="200" w:firstLine="432"/>
      <w:jc w:val="both"/>
    </w:pPr>
    <w:rPr>
      <w:rFonts w:ascii="Times New Roman" w:hAnsi="Times New Roman" w:cs="Times New Roman"/>
      <w:kern w:val="2"/>
      <w:sz w:val="21"/>
    </w:rPr>
  </w:style>
  <w:style w:type="paragraph" w:styleId="HTML">
    <w:name w:val="HTML Address"/>
    <w:basedOn w:val="af"/>
    <w:link w:val="HTML0"/>
    <w:uiPriority w:val="99"/>
    <w:qFormat/>
    <w:pPr>
      <w:widowControl w:val="0"/>
      <w:spacing w:line="360" w:lineRule="auto"/>
      <w:ind w:firstLineChars="200" w:firstLine="432"/>
      <w:jc w:val="both"/>
    </w:pPr>
    <w:rPr>
      <w:rFonts w:ascii="Times New Roman" w:hAnsi="Times New Roman" w:cs="Times New Roman"/>
      <w:i/>
      <w:iCs/>
      <w:kern w:val="2"/>
      <w:sz w:val="21"/>
    </w:rPr>
  </w:style>
  <w:style w:type="paragraph" w:styleId="41">
    <w:name w:val="index 4"/>
    <w:basedOn w:val="af"/>
    <w:next w:val="af"/>
    <w:qFormat/>
    <w:locked/>
    <w:pPr>
      <w:ind w:left="840" w:hanging="210"/>
    </w:pPr>
    <w:rPr>
      <w:rFonts w:ascii="Calibri" w:hAnsi="Calibri"/>
      <w:sz w:val="20"/>
      <w:szCs w:val="20"/>
    </w:rPr>
  </w:style>
  <w:style w:type="paragraph" w:styleId="TOC5">
    <w:name w:val="toc 5"/>
    <w:basedOn w:val="af"/>
    <w:next w:val="af"/>
    <w:uiPriority w:val="99"/>
    <w:semiHidden/>
    <w:qFormat/>
    <w:pPr>
      <w:ind w:left="960"/>
    </w:pPr>
    <w:rPr>
      <w:rFonts w:asciiTheme="minorHAnsi" w:hAnsiTheme="minorHAnsi" w:cstheme="minorHAnsi"/>
      <w:sz w:val="18"/>
      <w:szCs w:val="18"/>
    </w:rPr>
  </w:style>
  <w:style w:type="paragraph" w:styleId="TOC3">
    <w:name w:val="toc 3"/>
    <w:basedOn w:val="af"/>
    <w:next w:val="af"/>
    <w:uiPriority w:val="39"/>
    <w:qFormat/>
    <w:pPr>
      <w:ind w:left="480"/>
    </w:pPr>
    <w:rPr>
      <w:rFonts w:asciiTheme="minorHAnsi" w:hAnsiTheme="minorHAnsi" w:cstheme="minorHAnsi"/>
      <w:i/>
      <w:iCs/>
      <w:sz w:val="20"/>
      <w:szCs w:val="20"/>
    </w:rPr>
  </w:style>
  <w:style w:type="paragraph" w:styleId="afd">
    <w:name w:val="Plain Text"/>
    <w:basedOn w:val="af"/>
    <w:link w:val="afe"/>
    <w:uiPriority w:val="99"/>
    <w:qFormat/>
    <w:pPr>
      <w:widowControl w:val="0"/>
      <w:spacing w:line="360" w:lineRule="auto"/>
      <w:ind w:firstLineChars="200" w:firstLine="432"/>
      <w:jc w:val="both"/>
    </w:pPr>
    <w:rPr>
      <w:rFonts w:hAnsi="Courier New" w:cs="Times New Roman"/>
      <w:kern w:val="2"/>
      <w:sz w:val="21"/>
      <w:szCs w:val="21"/>
    </w:rPr>
  </w:style>
  <w:style w:type="paragraph" w:styleId="TOC8">
    <w:name w:val="toc 8"/>
    <w:basedOn w:val="af"/>
    <w:next w:val="af"/>
    <w:uiPriority w:val="99"/>
    <w:semiHidden/>
    <w:qFormat/>
    <w:pPr>
      <w:ind w:left="1680"/>
    </w:pPr>
    <w:rPr>
      <w:rFonts w:asciiTheme="minorHAnsi" w:hAnsiTheme="minorHAnsi" w:cstheme="minorHAnsi"/>
      <w:sz w:val="18"/>
      <w:szCs w:val="18"/>
    </w:rPr>
  </w:style>
  <w:style w:type="paragraph" w:styleId="33">
    <w:name w:val="index 3"/>
    <w:basedOn w:val="af"/>
    <w:next w:val="af"/>
    <w:qFormat/>
    <w:locked/>
    <w:pPr>
      <w:ind w:left="630" w:hanging="210"/>
    </w:pPr>
    <w:rPr>
      <w:rFonts w:ascii="Calibri" w:hAnsi="Calibri"/>
      <w:sz w:val="20"/>
      <w:szCs w:val="20"/>
    </w:rPr>
  </w:style>
  <w:style w:type="paragraph" w:styleId="aff">
    <w:name w:val="Date"/>
    <w:basedOn w:val="af"/>
    <w:next w:val="af"/>
    <w:link w:val="aff0"/>
    <w:uiPriority w:val="99"/>
    <w:qFormat/>
    <w:pPr>
      <w:widowControl w:val="0"/>
      <w:spacing w:line="360" w:lineRule="auto"/>
      <w:ind w:leftChars="2500" w:left="100" w:firstLineChars="200" w:firstLine="432"/>
      <w:jc w:val="both"/>
    </w:pPr>
    <w:rPr>
      <w:rFonts w:ascii="Times New Roman" w:hAnsi="Times New Roman" w:cs="Times New Roman"/>
      <w:kern w:val="2"/>
      <w:sz w:val="21"/>
    </w:rPr>
  </w:style>
  <w:style w:type="paragraph" w:styleId="21">
    <w:name w:val="Body Text Indent 2"/>
    <w:basedOn w:val="af"/>
    <w:link w:val="22"/>
    <w:uiPriority w:val="99"/>
    <w:qFormat/>
    <w:pPr>
      <w:widowControl w:val="0"/>
      <w:spacing w:after="120" w:line="480" w:lineRule="auto"/>
      <w:ind w:leftChars="200" w:left="420" w:firstLineChars="200" w:firstLine="432"/>
      <w:jc w:val="both"/>
    </w:pPr>
    <w:rPr>
      <w:rFonts w:ascii="Times New Roman" w:hAnsi="Times New Roman" w:cs="Times New Roman"/>
      <w:kern w:val="2"/>
      <w:sz w:val="21"/>
    </w:rPr>
  </w:style>
  <w:style w:type="paragraph" w:styleId="aff1">
    <w:name w:val="endnote text"/>
    <w:basedOn w:val="af"/>
    <w:link w:val="aff2"/>
    <w:semiHidden/>
    <w:qFormat/>
    <w:locked/>
    <w:pPr>
      <w:snapToGrid w:val="0"/>
    </w:pPr>
  </w:style>
  <w:style w:type="paragraph" w:styleId="aff3">
    <w:name w:val="Balloon Text"/>
    <w:basedOn w:val="af"/>
    <w:link w:val="aff4"/>
    <w:uiPriority w:val="99"/>
    <w:qFormat/>
    <w:pPr>
      <w:widowControl w:val="0"/>
      <w:spacing w:line="360" w:lineRule="auto"/>
      <w:ind w:firstLineChars="200" w:firstLine="432"/>
      <w:jc w:val="both"/>
    </w:pPr>
    <w:rPr>
      <w:rFonts w:ascii="Times New Roman" w:hAnsi="Times New Roman" w:cs="Times New Roman"/>
      <w:kern w:val="2"/>
      <w:sz w:val="18"/>
      <w:szCs w:val="18"/>
    </w:rPr>
  </w:style>
  <w:style w:type="paragraph" w:styleId="aff5">
    <w:name w:val="footer"/>
    <w:basedOn w:val="af"/>
    <w:link w:val="aff6"/>
    <w:uiPriority w:val="99"/>
    <w:qFormat/>
    <w:pPr>
      <w:widowControl w:val="0"/>
      <w:tabs>
        <w:tab w:val="center" w:pos="4153"/>
        <w:tab w:val="right" w:pos="8306"/>
      </w:tabs>
      <w:snapToGrid w:val="0"/>
      <w:spacing w:line="360" w:lineRule="auto"/>
      <w:ind w:rightChars="100" w:right="210" w:firstLineChars="200" w:firstLine="432"/>
      <w:jc w:val="right"/>
    </w:pPr>
    <w:rPr>
      <w:rFonts w:ascii="Times New Roman" w:hAnsi="Times New Roman" w:cs="Times New Roman"/>
      <w:kern w:val="2"/>
      <w:sz w:val="18"/>
      <w:szCs w:val="18"/>
    </w:rPr>
  </w:style>
  <w:style w:type="paragraph" w:styleId="aff7">
    <w:name w:val="header"/>
    <w:basedOn w:val="af"/>
    <w:link w:val="aff8"/>
    <w:uiPriority w:val="99"/>
    <w:qFormat/>
    <w:pPr>
      <w:widowControl w:val="0"/>
      <w:pBdr>
        <w:bottom w:val="single" w:sz="6" w:space="1" w:color="auto"/>
      </w:pBdr>
      <w:tabs>
        <w:tab w:val="center" w:pos="4153"/>
        <w:tab w:val="right" w:pos="8306"/>
      </w:tabs>
      <w:snapToGrid w:val="0"/>
      <w:spacing w:line="360" w:lineRule="auto"/>
      <w:ind w:firstLineChars="200" w:firstLine="432"/>
      <w:jc w:val="center"/>
    </w:pPr>
    <w:rPr>
      <w:rFonts w:ascii="Times New Roman" w:hAnsi="Times New Roman" w:cs="Times New Roman"/>
      <w:kern w:val="2"/>
      <w:sz w:val="18"/>
      <w:szCs w:val="18"/>
    </w:rPr>
  </w:style>
  <w:style w:type="paragraph" w:styleId="TOC1">
    <w:name w:val="toc 1"/>
    <w:basedOn w:val="af"/>
    <w:next w:val="af"/>
    <w:uiPriority w:val="39"/>
    <w:qFormat/>
    <w:pPr>
      <w:spacing w:before="120" w:after="120"/>
    </w:pPr>
    <w:rPr>
      <w:rFonts w:asciiTheme="minorHAnsi" w:hAnsiTheme="minorHAnsi" w:cstheme="minorHAnsi"/>
      <w:b/>
      <w:bCs/>
      <w:caps/>
      <w:sz w:val="20"/>
      <w:szCs w:val="20"/>
    </w:rPr>
  </w:style>
  <w:style w:type="paragraph" w:styleId="TOC4">
    <w:name w:val="toc 4"/>
    <w:basedOn w:val="af"/>
    <w:next w:val="af"/>
    <w:uiPriority w:val="39"/>
    <w:qFormat/>
    <w:pPr>
      <w:ind w:left="720"/>
    </w:pPr>
    <w:rPr>
      <w:rFonts w:asciiTheme="minorHAnsi" w:hAnsiTheme="minorHAnsi" w:cstheme="minorHAnsi"/>
      <w:sz w:val="18"/>
      <w:szCs w:val="18"/>
    </w:rPr>
  </w:style>
  <w:style w:type="paragraph" w:styleId="aff9">
    <w:name w:val="index heading"/>
    <w:basedOn w:val="af"/>
    <w:next w:val="11"/>
    <w:qFormat/>
    <w:locked/>
    <w:pPr>
      <w:spacing w:before="120" w:after="120"/>
      <w:jc w:val="center"/>
    </w:pPr>
    <w:rPr>
      <w:rFonts w:ascii="Calibri" w:hAnsi="Calibri"/>
      <w:b/>
      <w:bCs/>
      <w:iCs/>
      <w:szCs w:val="20"/>
    </w:rPr>
  </w:style>
  <w:style w:type="paragraph" w:styleId="11">
    <w:name w:val="index 1"/>
    <w:basedOn w:val="af"/>
    <w:next w:val="affa"/>
    <w:qFormat/>
    <w:locked/>
    <w:pPr>
      <w:tabs>
        <w:tab w:val="right" w:leader="dot" w:pos="9299"/>
      </w:tabs>
    </w:pPr>
    <w:rPr>
      <w:szCs w:val="21"/>
    </w:rPr>
  </w:style>
  <w:style w:type="paragraph" w:customStyle="1" w:styleId="affa">
    <w:name w:val="段"/>
    <w:link w:val="Char"/>
    <w:qFormat/>
    <w:pPr>
      <w:autoSpaceDE w:val="0"/>
      <w:autoSpaceDN w:val="0"/>
      <w:jc w:val="both"/>
    </w:pPr>
    <w:rPr>
      <w:rFonts w:ascii="宋体"/>
      <w:sz w:val="22"/>
      <w:szCs w:val="22"/>
    </w:rPr>
  </w:style>
  <w:style w:type="paragraph" w:styleId="affb">
    <w:name w:val="footnote text"/>
    <w:basedOn w:val="af"/>
    <w:link w:val="affc"/>
    <w:uiPriority w:val="99"/>
    <w:qFormat/>
    <w:pPr>
      <w:widowControl w:val="0"/>
      <w:snapToGrid w:val="0"/>
      <w:spacing w:line="360" w:lineRule="auto"/>
      <w:ind w:firstLineChars="200" w:firstLine="432"/>
    </w:pPr>
    <w:rPr>
      <w:rFonts w:ascii="Times New Roman" w:hAnsi="Times New Roman" w:cs="Times New Roman"/>
      <w:kern w:val="2"/>
      <w:sz w:val="18"/>
      <w:szCs w:val="18"/>
    </w:rPr>
  </w:style>
  <w:style w:type="paragraph" w:styleId="TOC6">
    <w:name w:val="toc 6"/>
    <w:basedOn w:val="af"/>
    <w:next w:val="af"/>
    <w:uiPriority w:val="99"/>
    <w:semiHidden/>
    <w:qFormat/>
    <w:pPr>
      <w:ind w:left="1200"/>
    </w:pPr>
    <w:rPr>
      <w:rFonts w:asciiTheme="minorHAnsi" w:hAnsiTheme="minorHAnsi" w:cstheme="minorHAnsi"/>
      <w:sz w:val="18"/>
      <w:szCs w:val="18"/>
    </w:rPr>
  </w:style>
  <w:style w:type="paragraph" w:styleId="71">
    <w:name w:val="index 7"/>
    <w:basedOn w:val="af"/>
    <w:next w:val="af"/>
    <w:qFormat/>
    <w:locked/>
    <w:pPr>
      <w:ind w:left="1470" w:hanging="210"/>
    </w:pPr>
    <w:rPr>
      <w:rFonts w:ascii="Calibri" w:hAnsi="Calibri"/>
      <w:sz w:val="20"/>
      <w:szCs w:val="20"/>
    </w:rPr>
  </w:style>
  <w:style w:type="paragraph" w:styleId="91">
    <w:name w:val="index 9"/>
    <w:basedOn w:val="af"/>
    <w:next w:val="af"/>
    <w:qFormat/>
    <w:locked/>
    <w:pPr>
      <w:ind w:left="1890" w:hanging="210"/>
    </w:pPr>
    <w:rPr>
      <w:rFonts w:ascii="Calibri" w:hAnsi="Calibri"/>
      <w:sz w:val="20"/>
      <w:szCs w:val="20"/>
    </w:rPr>
  </w:style>
  <w:style w:type="paragraph" w:styleId="TOC2">
    <w:name w:val="toc 2"/>
    <w:basedOn w:val="af"/>
    <w:next w:val="af"/>
    <w:uiPriority w:val="39"/>
    <w:qFormat/>
    <w:pPr>
      <w:ind w:left="240"/>
    </w:pPr>
    <w:rPr>
      <w:rFonts w:asciiTheme="minorHAnsi" w:hAnsiTheme="minorHAnsi" w:cstheme="minorHAnsi"/>
      <w:smallCaps/>
      <w:sz w:val="20"/>
      <w:szCs w:val="20"/>
    </w:rPr>
  </w:style>
  <w:style w:type="paragraph" w:styleId="TOC9">
    <w:name w:val="toc 9"/>
    <w:basedOn w:val="af"/>
    <w:next w:val="af"/>
    <w:uiPriority w:val="99"/>
    <w:semiHidden/>
    <w:qFormat/>
    <w:pPr>
      <w:ind w:left="1920"/>
    </w:pPr>
    <w:rPr>
      <w:rFonts w:asciiTheme="minorHAnsi" w:hAnsiTheme="minorHAnsi" w:cstheme="minorHAnsi"/>
      <w:sz w:val="18"/>
      <w:szCs w:val="18"/>
    </w:rPr>
  </w:style>
  <w:style w:type="paragraph" w:styleId="HTML1">
    <w:name w:val="HTML Preformatted"/>
    <w:basedOn w:val="af"/>
    <w:link w:val="HTML2"/>
    <w:uiPriority w:val="99"/>
    <w:qFormat/>
    <w:pPr>
      <w:widowControl w:val="0"/>
      <w:spacing w:line="360" w:lineRule="auto"/>
      <w:ind w:firstLineChars="200" w:firstLine="432"/>
      <w:jc w:val="both"/>
    </w:pPr>
    <w:rPr>
      <w:rFonts w:ascii="Courier New" w:hAnsi="Courier New" w:cs="Courier New"/>
      <w:kern w:val="2"/>
      <w:sz w:val="20"/>
      <w:szCs w:val="20"/>
    </w:rPr>
  </w:style>
  <w:style w:type="paragraph" w:styleId="affd">
    <w:name w:val="Normal (Web)"/>
    <w:basedOn w:val="af"/>
    <w:uiPriority w:val="99"/>
    <w:qFormat/>
    <w:pPr>
      <w:widowControl w:val="0"/>
      <w:spacing w:line="360" w:lineRule="auto"/>
      <w:ind w:firstLineChars="200" w:firstLine="432"/>
      <w:jc w:val="both"/>
    </w:pPr>
    <w:rPr>
      <w:rFonts w:ascii="Times New Roman" w:hAnsi="Times New Roman" w:cs="Times New Roman"/>
      <w:kern w:val="2"/>
    </w:rPr>
  </w:style>
  <w:style w:type="paragraph" w:styleId="23">
    <w:name w:val="index 2"/>
    <w:basedOn w:val="af"/>
    <w:next w:val="af"/>
    <w:qFormat/>
    <w:locked/>
    <w:pPr>
      <w:ind w:left="420" w:hanging="210"/>
    </w:pPr>
    <w:rPr>
      <w:rFonts w:ascii="Calibri" w:hAnsi="Calibri"/>
      <w:sz w:val="20"/>
      <w:szCs w:val="20"/>
    </w:rPr>
  </w:style>
  <w:style w:type="paragraph" w:styleId="affe">
    <w:name w:val="Title"/>
    <w:basedOn w:val="af"/>
    <w:link w:val="afff"/>
    <w:uiPriority w:val="99"/>
    <w:qFormat/>
    <w:pPr>
      <w:widowControl w:val="0"/>
      <w:spacing w:before="240" w:after="60" w:line="360" w:lineRule="auto"/>
      <w:ind w:firstLineChars="200" w:firstLine="432"/>
      <w:jc w:val="center"/>
      <w:outlineLvl w:val="0"/>
    </w:pPr>
    <w:rPr>
      <w:rFonts w:ascii="Arial" w:hAnsi="Arial" w:cs="Arial"/>
      <w:b/>
      <w:bCs/>
      <w:kern w:val="2"/>
      <w:sz w:val="32"/>
      <w:szCs w:val="32"/>
    </w:rPr>
  </w:style>
  <w:style w:type="paragraph" w:styleId="afff0">
    <w:name w:val="annotation subject"/>
    <w:basedOn w:val="af7"/>
    <w:next w:val="af7"/>
    <w:link w:val="afff1"/>
    <w:uiPriority w:val="99"/>
    <w:qFormat/>
    <w:rPr>
      <w:b/>
      <w:bCs/>
    </w:rPr>
  </w:style>
  <w:style w:type="table" w:styleId="afff2">
    <w:name w:val="Table Grid"/>
    <w:basedOn w:val="af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basedOn w:val="af0"/>
    <w:uiPriority w:val="22"/>
    <w:qFormat/>
    <w:rPr>
      <w:rFonts w:cs="Times New Roman"/>
      <w:b/>
    </w:rPr>
  </w:style>
  <w:style w:type="character" w:styleId="afff4">
    <w:name w:val="endnote reference"/>
    <w:semiHidden/>
    <w:qFormat/>
    <w:locked/>
    <w:rPr>
      <w:vertAlign w:val="superscript"/>
    </w:rPr>
  </w:style>
  <w:style w:type="character" w:styleId="afff5">
    <w:name w:val="page number"/>
    <w:basedOn w:val="af0"/>
    <w:uiPriority w:val="99"/>
    <w:qFormat/>
    <w:rPr>
      <w:rFonts w:ascii="Times New Roman" w:eastAsia="宋体" w:hAnsi="Times New Roman" w:cs="Times New Roman"/>
      <w:sz w:val="18"/>
    </w:rPr>
  </w:style>
  <w:style w:type="character" w:styleId="afff6">
    <w:name w:val="FollowedHyperlink"/>
    <w:basedOn w:val="af0"/>
    <w:uiPriority w:val="99"/>
    <w:qFormat/>
    <w:rPr>
      <w:rFonts w:cs="Times New Roman"/>
      <w:color w:val="800080"/>
      <w:u w:val="single"/>
    </w:rPr>
  </w:style>
  <w:style w:type="character" w:styleId="afff7">
    <w:name w:val="Emphasis"/>
    <w:basedOn w:val="af0"/>
    <w:uiPriority w:val="20"/>
    <w:qFormat/>
    <w:rPr>
      <w:rFonts w:cs="Times New Roman"/>
      <w:i/>
      <w:iCs/>
    </w:rPr>
  </w:style>
  <w:style w:type="character" w:styleId="HTML3">
    <w:name w:val="HTML Definition"/>
    <w:basedOn w:val="af0"/>
    <w:uiPriority w:val="99"/>
    <w:qFormat/>
    <w:rPr>
      <w:rFonts w:cs="Times New Roman"/>
      <w:i/>
    </w:rPr>
  </w:style>
  <w:style w:type="character" w:styleId="HTML4">
    <w:name w:val="HTML Typewriter"/>
    <w:basedOn w:val="af0"/>
    <w:uiPriority w:val="99"/>
    <w:qFormat/>
    <w:rPr>
      <w:rFonts w:ascii="Courier New" w:hAnsi="Courier New" w:cs="Times New Roman"/>
      <w:sz w:val="20"/>
    </w:rPr>
  </w:style>
  <w:style w:type="character" w:styleId="HTML5">
    <w:name w:val="HTML Acronym"/>
    <w:basedOn w:val="af0"/>
    <w:uiPriority w:val="99"/>
    <w:qFormat/>
    <w:rPr>
      <w:rFonts w:cs="Times New Roman"/>
    </w:rPr>
  </w:style>
  <w:style w:type="character" w:styleId="HTML6">
    <w:name w:val="HTML Variable"/>
    <w:basedOn w:val="af0"/>
    <w:uiPriority w:val="99"/>
    <w:qFormat/>
    <w:rPr>
      <w:rFonts w:cs="Times New Roman"/>
      <w:i/>
    </w:rPr>
  </w:style>
  <w:style w:type="character" w:styleId="afff8">
    <w:name w:val="Hyperlink"/>
    <w:basedOn w:val="af0"/>
    <w:uiPriority w:val="99"/>
    <w:qFormat/>
    <w:rPr>
      <w:rFonts w:cs="Times New Roman"/>
      <w:color w:val="0000FF"/>
      <w:u w:val="single"/>
    </w:rPr>
  </w:style>
  <w:style w:type="character" w:styleId="HTML7">
    <w:name w:val="HTML Code"/>
    <w:basedOn w:val="af0"/>
    <w:uiPriority w:val="99"/>
    <w:qFormat/>
    <w:rPr>
      <w:rFonts w:ascii="Courier New" w:hAnsi="Courier New" w:cs="Times New Roman"/>
      <w:sz w:val="20"/>
    </w:rPr>
  </w:style>
  <w:style w:type="character" w:styleId="afff9">
    <w:name w:val="annotation reference"/>
    <w:basedOn w:val="af0"/>
    <w:uiPriority w:val="99"/>
    <w:qFormat/>
    <w:rPr>
      <w:rFonts w:cs="Times New Roman"/>
      <w:sz w:val="21"/>
    </w:rPr>
  </w:style>
  <w:style w:type="character" w:styleId="HTML8">
    <w:name w:val="HTML Cite"/>
    <w:basedOn w:val="af0"/>
    <w:uiPriority w:val="99"/>
    <w:qFormat/>
    <w:rPr>
      <w:rFonts w:cs="Times New Roman"/>
      <w:i/>
    </w:rPr>
  </w:style>
  <w:style w:type="character" w:styleId="afffa">
    <w:name w:val="footnote reference"/>
    <w:semiHidden/>
    <w:qFormat/>
    <w:locked/>
    <w:rPr>
      <w:vertAlign w:val="superscript"/>
    </w:rPr>
  </w:style>
  <w:style w:type="character" w:styleId="HTML9">
    <w:name w:val="HTML Keyboard"/>
    <w:basedOn w:val="af0"/>
    <w:uiPriority w:val="99"/>
    <w:qFormat/>
    <w:rPr>
      <w:rFonts w:ascii="Courier New" w:hAnsi="Courier New" w:cs="Times New Roman"/>
      <w:sz w:val="20"/>
    </w:rPr>
  </w:style>
  <w:style w:type="character" w:styleId="HTMLa">
    <w:name w:val="HTML Sample"/>
    <w:basedOn w:val="af0"/>
    <w:uiPriority w:val="99"/>
    <w:qFormat/>
    <w:rPr>
      <w:rFonts w:ascii="Courier New" w:hAnsi="Courier New" w:cs="Times New Roman"/>
    </w:rPr>
  </w:style>
  <w:style w:type="character" w:customStyle="1" w:styleId="10">
    <w:name w:val="标题 1 字符"/>
    <w:basedOn w:val="af0"/>
    <w:link w:val="1"/>
    <w:qFormat/>
    <w:locked/>
    <w:rPr>
      <w:rFonts w:eastAsia="黑体" w:cs="Times New Roman"/>
      <w:kern w:val="44"/>
      <w:sz w:val="44"/>
    </w:rPr>
  </w:style>
  <w:style w:type="character" w:customStyle="1" w:styleId="20">
    <w:name w:val="标题 2 字符"/>
    <w:basedOn w:val="af0"/>
    <w:link w:val="2"/>
    <w:qFormat/>
    <w:locked/>
    <w:rPr>
      <w:rFonts w:ascii="Arial" w:eastAsia="黑体" w:hAnsi="Arial" w:cs="Times New Roman"/>
      <w:kern w:val="2"/>
      <w:sz w:val="32"/>
    </w:rPr>
  </w:style>
  <w:style w:type="character" w:customStyle="1" w:styleId="30">
    <w:name w:val="标题 3 字符"/>
    <w:basedOn w:val="af0"/>
    <w:link w:val="3"/>
    <w:qFormat/>
    <w:locked/>
    <w:rPr>
      <w:rFonts w:eastAsia="黑体" w:cs="Times New Roman"/>
      <w:kern w:val="2"/>
      <w:sz w:val="32"/>
    </w:rPr>
  </w:style>
  <w:style w:type="character" w:customStyle="1" w:styleId="40">
    <w:name w:val="标题 4 字符"/>
    <w:basedOn w:val="af0"/>
    <w:link w:val="4"/>
    <w:uiPriority w:val="9"/>
    <w:qFormat/>
    <w:locked/>
    <w:rPr>
      <w:rFonts w:ascii="Arial" w:eastAsia="黑体" w:hAnsi="Arial" w:cs="Times New Roman"/>
      <w:bCs/>
      <w:kern w:val="2"/>
      <w:sz w:val="28"/>
      <w:szCs w:val="28"/>
    </w:rPr>
  </w:style>
  <w:style w:type="character" w:customStyle="1" w:styleId="50">
    <w:name w:val="标题 5 字符"/>
    <w:basedOn w:val="af0"/>
    <w:link w:val="5"/>
    <w:qFormat/>
    <w:locked/>
    <w:rPr>
      <w:rFonts w:cs="Times New Roman"/>
      <w:b/>
      <w:bCs/>
      <w:kern w:val="2"/>
      <w:sz w:val="28"/>
      <w:szCs w:val="28"/>
    </w:rPr>
  </w:style>
  <w:style w:type="character" w:customStyle="1" w:styleId="60">
    <w:name w:val="标题 6 字符"/>
    <w:basedOn w:val="af0"/>
    <w:link w:val="6"/>
    <w:qFormat/>
    <w:locked/>
    <w:rPr>
      <w:rFonts w:ascii="Arial" w:eastAsia="黑体" w:hAnsi="Arial" w:cs="Times New Roman"/>
      <w:b/>
      <w:bCs/>
      <w:kern w:val="2"/>
      <w:sz w:val="24"/>
      <w:szCs w:val="24"/>
    </w:rPr>
  </w:style>
  <w:style w:type="character" w:customStyle="1" w:styleId="70">
    <w:name w:val="标题 7 字符"/>
    <w:basedOn w:val="af0"/>
    <w:link w:val="7"/>
    <w:qFormat/>
    <w:locked/>
    <w:rPr>
      <w:rFonts w:cs="Times New Roman"/>
      <w:b/>
      <w:bCs/>
      <w:kern w:val="2"/>
      <w:sz w:val="24"/>
      <w:szCs w:val="24"/>
    </w:rPr>
  </w:style>
  <w:style w:type="character" w:customStyle="1" w:styleId="80">
    <w:name w:val="标题 8 字符"/>
    <w:basedOn w:val="af0"/>
    <w:link w:val="8"/>
    <w:qFormat/>
    <w:locked/>
    <w:rPr>
      <w:rFonts w:ascii="Arial" w:eastAsia="黑体" w:hAnsi="Arial" w:cs="Times New Roman"/>
      <w:kern w:val="2"/>
      <w:sz w:val="24"/>
      <w:szCs w:val="24"/>
    </w:rPr>
  </w:style>
  <w:style w:type="character" w:customStyle="1" w:styleId="90">
    <w:name w:val="标题 9 字符"/>
    <w:basedOn w:val="af0"/>
    <w:link w:val="9"/>
    <w:qFormat/>
    <w:locked/>
    <w:rPr>
      <w:rFonts w:ascii="Arial" w:eastAsia="黑体" w:hAnsi="Arial" w:cs="Times New Roman"/>
      <w:kern w:val="2"/>
      <w:sz w:val="21"/>
      <w:szCs w:val="21"/>
    </w:rPr>
  </w:style>
  <w:style w:type="character" w:customStyle="1" w:styleId="af8">
    <w:name w:val="批注文字 字符"/>
    <w:basedOn w:val="af0"/>
    <w:link w:val="af7"/>
    <w:uiPriority w:val="99"/>
    <w:qFormat/>
    <w:locked/>
    <w:rPr>
      <w:rFonts w:cs="Times New Roman"/>
      <w:kern w:val="2"/>
      <w:sz w:val="24"/>
    </w:rPr>
  </w:style>
  <w:style w:type="character" w:customStyle="1" w:styleId="afff1">
    <w:name w:val="批注主题 字符"/>
    <w:basedOn w:val="af8"/>
    <w:link w:val="afff0"/>
    <w:uiPriority w:val="99"/>
    <w:qFormat/>
    <w:locked/>
    <w:rPr>
      <w:rFonts w:cs="Times New Roman"/>
      <w:b/>
      <w:kern w:val="2"/>
      <w:sz w:val="24"/>
    </w:rPr>
  </w:style>
  <w:style w:type="character" w:customStyle="1" w:styleId="af6">
    <w:name w:val="文档结构图 字符"/>
    <w:basedOn w:val="af0"/>
    <w:link w:val="af5"/>
    <w:uiPriority w:val="99"/>
    <w:semiHidden/>
    <w:qFormat/>
    <w:locked/>
    <w:rPr>
      <w:rFonts w:cs="Times New Roman"/>
      <w:kern w:val="2"/>
      <w:sz w:val="24"/>
      <w:shd w:val="clear" w:color="auto" w:fill="000080"/>
    </w:rPr>
  </w:style>
  <w:style w:type="character" w:customStyle="1" w:styleId="32">
    <w:name w:val="正文文本 3 字符"/>
    <w:basedOn w:val="af0"/>
    <w:link w:val="31"/>
    <w:uiPriority w:val="99"/>
    <w:qFormat/>
    <w:locked/>
    <w:rPr>
      <w:rFonts w:cs="Times New Roman"/>
      <w:sz w:val="16"/>
      <w:szCs w:val="16"/>
    </w:rPr>
  </w:style>
  <w:style w:type="character" w:customStyle="1" w:styleId="afa">
    <w:name w:val="正文文本 字符"/>
    <w:basedOn w:val="af0"/>
    <w:link w:val="af9"/>
    <w:uiPriority w:val="99"/>
    <w:qFormat/>
    <w:locked/>
    <w:rPr>
      <w:rFonts w:cs="Times New Roman"/>
      <w:kern w:val="2"/>
      <w:sz w:val="24"/>
    </w:rPr>
  </w:style>
  <w:style w:type="character" w:customStyle="1" w:styleId="afc">
    <w:name w:val="正文文本缩进 字符"/>
    <w:basedOn w:val="af0"/>
    <w:link w:val="afb"/>
    <w:uiPriority w:val="99"/>
    <w:qFormat/>
    <w:locked/>
    <w:rPr>
      <w:rFonts w:cs="Times New Roman"/>
      <w:kern w:val="2"/>
      <w:sz w:val="24"/>
    </w:rPr>
  </w:style>
  <w:style w:type="character" w:customStyle="1" w:styleId="HTML0">
    <w:name w:val="HTML 地址 字符"/>
    <w:basedOn w:val="af0"/>
    <w:link w:val="HTML"/>
    <w:uiPriority w:val="99"/>
    <w:qFormat/>
    <w:locked/>
    <w:rPr>
      <w:rFonts w:cs="Times New Roman"/>
      <w:i/>
      <w:iCs/>
      <w:sz w:val="24"/>
      <w:szCs w:val="24"/>
    </w:rPr>
  </w:style>
  <w:style w:type="character" w:customStyle="1" w:styleId="afe">
    <w:name w:val="纯文本 字符"/>
    <w:basedOn w:val="af0"/>
    <w:link w:val="afd"/>
    <w:uiPriority w:val="99"/>
    <w:qFormat/>
    <w:locked/>
    <w:rPr>
      <w:rFonts w:ascii="宋体" w:hAnsi="Courier New" w:cs="Times New Roman"/>
      <w:kern w:val="2"/>
      <w:sz w:val="21"/>
    </w:rPr>
  </w:style>
  <w:style w:type="character" w:customStyle="1" w:styleId="aff0">
    <w:name w:val="日期 字符"/>
    <w:basedOn w:val="af0"/>
    <w:link w:val="aff"/>
    <w:uiPriority w:val="99"/>
    <w:qFormat/>
    <w:locked/>
    <w:rPr>
      <w:rFonts w:cs="Times New Roman"/>
      <w:kern w:val="2"/>
      <w:sz w:val="24"/>
    </w:rPr>
  </w:style>
  <w:style w:type="character" w:customStyle="1" w:styleId="22">
    <w:name w:val="正文文本缩进 2 字符"/>
    <w:basedOn w:val="af0"/>
    <w:link w:val="21"/>
    <w:uiPriority w:val="99"/>
    <w:qFormat/>
    <w:locked/>
    <w:rPr>
      <w:rFonts w:cs="Times New Roman"/>
      <w:sz w:val="24"/>
      <w:szCs w:val="24"/>
    </w:rPr>
  </w:style>
  <w:style w:type="character" w:customStyle="1" w:styleId="aff4">
    <w:name w:val="批注框文本 字符"/>
    <w:basedOn w:val="af0"/>
    <w:link w:val="aff3"/>
    <w:uiPriority w:val="99"/>
    <w:qFormat/>
    <w:locked/>
    <w:rPr>
      <w:rFonts w:cs="Times New Roman"/>
      <w:kern w:val="2"/>
      <w:sz w:val="18"/>
    </w:rPr>
  </w:style>
  <w:style w:type="character" w:customStyle="1" w:styleId="aff6">
    <w:name w:val="页脚 字符"/>
    <w:basedOn w:val="af0"/>
    <w:link w:val="aff5"/>
    <w:uiPriority w:val="99"/>
    <w:qFormat/>
    <w:locked/>
    <w:rPr>
      <w:rFonts w:cs="Times New Roman"/>
      <w:kern w:val="2"/>
      <w:sz w:val="18"/>
    </w:rPr>
  </w:style>
  <w:style w:type="character" w:customStyle="1" w:styleId="aff8">
    <w:name w:val="页眉 字符"/>
    <w:basedOn w:val="af0"/>
    <w:link w:val="aff7"/>
    <w:uiPriority w:val="99"/>
    <w:qFormat/>
    <w:locked/>
    <w:rPr>
      <w:rFonts w:cs="Times New Roman"/>
      <w:kern w:val="2"/>
      <w:sz w:val="18"/>
    </w:rPr>
  </w:style>
  <w:style w:type="character" w:customStyle="1" w:styleId="affc">
    <w:name w:val="脚注文本 字符"/>
    <w:basedOn w:val="af0"/>
    <w:link w:val="affb"/>
    <w:uiPriority w:val="99"/>
    <w:qFormat/>
    <w:locked/>
    <w:rPr>
      <w:rFonts w:cs="Times New Roman"/>
      <w:sz w:val="18"/>
      <w:szCs w:val="18"/>
    </w:rPr>
  </w:style>
  <w:style w:type="character" w:customStyle="1" w:styleId="HTML2">
    <w:name w:val="HTML 预设格式 字符"/>
    <w:basedOn w:val="af0"/>
    <w:link w:val="HTML1"/>
    <w:uiPriority w:val="99"/>
    <w:qFormat/>
    <w:locked/>
    <w:rPr>
      <w:rFonts w:ascii="Courier New" w:hAnsi="Courier New" w:cs="Courier New"/>
      <w:sz w:val="20"/>
      <w:szCs w:val="20"/>
    </w:rPr>
  </w:style>
  <w:style w:type="character" w:customStyle="1" w:styleId="afff">
    <w:name w:val="标题 字符"/>
    <w:basedOn w:val="af0"/>
    <w:link w:val="affe"/>
    <w:uiPriority w:val="99"/>
    <w:qFormat/>
    <w:locked/>
    <w:rPr>
      <w:rFonts w:ascii="Arial" w:hAnsi="Arial" w:cs="Arial"/>
      <w:b/>
      <w:bCs/>
      <w:kern w:val="2"/>
      <w:sz w:val="32"/>
      <w:szCs w:val="32"/>
    </w:rPr>
  </w:style>
  <w:style w:type="paragraph" w:customStyle="1" w:styleId="afffb">
    <w:name w:val="标准标志"/>
    <w:next w:val="af"/>
    <w:uiPriority w:val="99"/>
    <w:qFormat/>
    <w:pPr>
      <w:framePr w:w="2268" w:h="1392" w:hRule="exact" w:wrap="around" w:hAnchor="margin" w:x="6748" w:y="171" w:anchorLock="1"/>
      <w:shd w:val="solid" w:color="FFFFFF" w:fill="FFFFFF"/>
      <w:spacing w:line="240" w:lineRule="atLeast"/>
      <w:jc w:val="right"/>
    </w:pPr>
    <w:rPr>
      <w:b/>
      <w:w w:val="130"/>
      <w:sz w:val="96"/>
    </w:rPr>
  </w:style>
  <w:style w:type="paragraph" w:customStyle="1" w:styleId="afffc">
    <w:name w:val="标准称谓"/>
    <w:next w:val="af"/>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d">
    <w:name w:val="标准书脚_偶数页"/>
    <w:uiPriority w:val="99"/>
    <w:qFormat/>
    <w:pPr>
      <w:spacing w:before="120"/>
    </w:pPr>
    <w:rPr>
      <w:sz w:val="18"/>
    </w:rPr>
  </w:style>
  <w:style w:type="paragraph" w:customStyle="1" w:styleId="afffe">
    <w:name w:val="标准书脚_奇数页"/>
    <w:uiPriority w:val="99"/>
    <w:qFormat/>
    <w:pPr>
      <w:spacing w:before="120"/>
      <w:jc w:val="right"/>
    </w:pPr>
    <w:rPr>
      <w:sz w:val="18"/>
    </w:rPr>
  </w:style>
  <w:style w:type="paragraph" w:customStyle="1" w:styleId="affff">
    <w:name w:val="标准书眉_奇数页"/>
    <w:next w:val="af"/>
    <w:uiPriority w:val="99"/>
    <w:qFormat/>
    <w:pPr>
      <w:tabs>
        <w:tab w:val="center" w:pos="4154"/>
        <w:tab w:val="right" w:pos="8306"/>
      </w:tabs>
      <w:spacing w:after="120"/>
      <w:jc w:val="right"/>
    </w:pPr>
    <w:rPr>
      <w:sz w:val="21"/>
    </w:rPr>
  </w:style>
  <w:style w:type="paragraph" w:customStyle="1" w:styleId="affff0">
    <w:name w:val="标准书眉_偶数页"/>
    <w:basedOn w:val="affff"/>
    <w:next w:val="af"/>
    <w:uiPriority w:val="99"/>
    <w:qFormat/>
    <w:pPr>
      <w:jc w:val="left"/>
    </w:pPr>
  </w:style>
  <w:style w:type="paragraph" w:customStyle="1" w:styleId="affff1">
    <w:name w:val="标准书眉一"/>
    <w:uiPriority w:val="99"/>
    <w:qFormat/>
    <w:pPr>
      <w:jc w:val="both"/>
    </w:pPr>
  </w:style>
  <w:style w:type="paragraph" w:customStyle="1" w:styleId="affff2">
    <w:name w:val="前言、引言标题"/>
    <w:next w:val="af"/>
    <w:link w:val="Char0"/>
    <w:qFormat/>
    <w:pPr>
      <w:shd w:val="clear" w:color="FFFFFF" w:fill="FFFFFF"/>
      <w:spacing w:before="640" w:after="560"/>
      <w:jc w:val="center"/>
      <w:outlineLvl w:val="0"/>
    </w:pPr>
    <w:rPr>
      <w:rFonts w:ascii="黑体" w:eastAsia="黑体"/>
      <w:sz w:val="22"/>
      <w:szCs w:val="22"/>
    </w:rPr>
  </w:style>
  <w:style w:type="paragraph" w:customStyle="1" w:styleId="affff3">
    <w:name w:val="参考文献、索引标题"/>
    <w:basedOn w:val="affff2"/>
    <w:next w:val="af"/>
    <w:uiPriority w:val="99"/>
    <w:qFormat/>
    <w:pPr>
      <w:spacing w:after="200"/>
    </w:pPr>
    <w:rPr>
      <w:sz w:val="21"/>
    </w:rPr>
  </w:style>
  <w:style w:type="paragraph" w:customStyle="1" w:styleId="42">
    <w:name w:val="4"/>
    <w:basedOn w:val="af"/>
    <w:next w:val="affd"/>
    <w:uiPriority w:val="99"/>
    <w:qFormat/>
    <w:pPr>
      <w:spacing w:before="100" w:beforeAutospacing="1" w:after="100" w:afterAutospacing="1" w:line="360" w:lineRule="auto"/>
      <w:ind w:firstLineChars="200" w:firstLine="432"/>
    </w:pPr>
    <w:rPr>
      <w:rFonts w:cs="Times New Roman"/>
    </w:rPr>
  </w:style>
  <w:style w:type="paragraph" w:customStyle="1" w:styleId="affff4">
    <w:name w:val="章标题"/>
    <w:next w:val="affa"/>
    <w:link w:val="Char1"/>
    <w:qFormat/>
    <w:pPr>
      <w:spacing w:beforeLines="50" w:afterLines="50"/>
      <w:jc w:val="both"/>
      <w:outlineLvl w:val="1"/>
    </w:pPr>
    <w:rPr>
      <w:rFonts w:ascii="黑体" w:eastAsia="黑体"/>
      <w:sz w:val="22"/>
      <w:szCs w:val="22"/>
    </w:rPr>
  </w:style>
  <w:style w:type="paragraph" w:customStyle="1" w:styleId="affff5">
    <w:name w:val="一级条标题"/>
    <w:basedOn w:val="affff4"/>
    <w:next w:val="affa"/>
    <w:link w:val="Char2"/>
    <w:qFormat/>
    <w:pPr>
      <w:spacing w:beforeLines="0" w:afterLines="0"/>
      <w:outlineLvl w:val="2"/>
    </w:pPr>
  </w:style>
  <w:style w:type="paragraph" w:customStyle="1" w:styleId="affff6">
    <w:name w:val="二级条标题"/>
    <w:basedOn w:val="affff5"/>
    <w:next w:val="affa"/>
    <w:link w:val="Char3"/>
    <w:qFormat/>
    <w:pPr>
      <w:outlineLvl w:val="3"/>
    </w:pPr>
  </w:style>
  <w:style w:type="paragraph" w:customStyle="1" w:styleId="affff7">
    <w:name w:val="二级无标题条"/>
    <w:basedOn w:val="af"/>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8">
    <w:name w:val="发布部门"/>
    <w:next w:val="affa"/>
    <w:uiPriority w:val="99"/>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9">
    <w:name w:val="发布日期"/>
    <w:uiPriority w:val="99"/>
    <w:qFormat/>
    <w:rPr>
      <w:rFonts w:eastAsia="黑体"/>
      <w:sz w:val="28"/>
    </w:rPr>
  </w:style>
  <w:style w:type="paragraph" w:customStyle="1" w:styleId="12">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24">
    <w:name w:val="封面标准号2"/>
    <w:basedOn w:val="12"/>
    <w:uiPriority w:val="99"/>
    <w:qFormat/>
    <w:pPr>
      <w:framePr w:w="9138" w:h="1244" w:hRule="exact" w:wrap="around" w:vAnchor="page" w:hAnchor="margin" w:y="2908"/>
      <w:adjustRightInd w:val="0"/>
      <w:spacing w:before="357" w:line="280" w:lineRule="exact"/>
    </w:pPr>
  </w:style>
  <w:style w:type="paragraph" w:customStyle="1" w:styleId="affffa">
    <w:name w:val="封面标准代替信息"/>
    <w:basedOn w:val="24"/>
    <w:uiPriority w:val="99"/>
    <w:qFormat/>
    <w:pPr>
      <w:framePr w:wrap="around"/>
      <w:spacing w:before="57"/>
    </w:pPr>
    <w:rPr>
      <w:rFonts w:ascii="宋体"/>
      <w:sz w:val="21"/>
    </w:rPr>
  </w:style>
  <w:style w:type="paragraph" w:customStyle="1" w:styleId="affffb">
    <w:name w:val="封面标准名称"/>
    <w:qFormat/>
    <w:pPr>
      <w:widowControl w:val="0"/>
      <w:spacing w:line="680" w:lineRule="exact"/>
      <w:jc w:val="center"/>
      <w:textAlignment w:val="center"/>
    </w:pPr>
    <w:rPr>
      <w:rFonts w:ascii="黑体" w:eastAsia="黑体"/>
      <w:sz w:val="52"/>
    </w:rPr>
  </w:style>
  <w:style w:type="paragraph" w:customStyle="1" w:styleId="affffc">
    <w:name w:val="封面标准文稿编辑信息"/>
    <w:uiPriority w:val="99"/>
    <w:qFormat/>
    <w:pPr>
      <w:spacing w:before="180" w:line="180" w:lineRule="exact"/>
      <w:jc w:val="center"/>
    </w:pPr>
    <w:rPr>
      <w:rFonts w:ascii="宋体"/>
      <w:sz w:val="21"/>
    </w:rPr>
  </w:style>
  <w:style w:type="paragraph" w:customStyle="1" w:styleId="affffd">
    <w:name w:val="封面标准文稿类别"/>
    <w:uiPriority w:val="99"/>
    <w:qFormat/>
    <w:pPr>
      <w:spacing w:before="440" w:line="400" w:lineRule="exact"/>
      <w:jc w:val="center"/>
    </w:pPr>
    <w:rPr>
      <w:rFonts w:ascii="宋体"/>
      <w:sz w:val="24"/>
    </w:rPr>
  </w:style>
  <w:style w:type="paragraph" w:customStyle="1" w:styleId="affffe">
    <w:name w:val="封面标准英文名称"/>
    <w:uiPriority w:val="99"/>
    <w:qFormat/>
    <w:pPr>
      <w:widowControl w:val="0"/>
      <w:spacing w:before="370" w:line="400" w:lineRule="exact"/>
      <w:jc w:val="center"/>
    </w:pPr>
    <w:rPr>
      <w:sz w:val="28"/>
    </w:rPr>
  </w:style>
  <w:style w:type="paragraph" w:customStyle="1" w:styleId="afffff">
    <w:name w:val="封面一致性程度标识"/>
    <w:uiPriority w:val="99"/>
    <w:qFormat/>
    <w:pPr>
      <w:spacing w:before="440" w:line="400" w:lineRule="exact"/>
      <w:jc w:val="center"/>
    </w:pPr>
    <w:rPr>
      <w:rFonts w:ascii="宋体"/>
      <w:sz w:val="28"/>
    </w:rPr>
  </w:style>
  <w:style w:type="paragraph" w:customStyle="1" w:styleId="afffff0">
    <w:name w:val="封面正文"/>
    <w:uiPriority w:val="99"/>
    <w:qFormat/>
    <w:pPr>
      <w:jc w:val="both"/>
    </w:pPr>
  </w:style>
  <w:style w:type="paragraph" w:customStyle="1" w:styleId="afffff1">
    <w:name w:val="附录标识"/>
    <w:basedOn w:val="affff2"/>
    <w:uiPriority w:val="99"/>
    <w:qFormat/>
    <w:pPr>
      <w:tabs>
        <w:tab w:val="left" w:pos="6405"/>
      </w:tabs>
      <w:spacing w:after="200"/>
      <w:ind w:left="3780"/>
    </w:pPr>
    <w:rPr>
      <w:sz w:val="21"/>
    </w:rPr>
  </w:style>
  <w:style w:type="paragraph" w:customStyle="1" w:styleId="afffff2">
    <w:name w:val="附录表标题"/>
    <w:next w:val="affa"/>
    <w:uiPriority w:val="99"/>
    <w:qFormat/>
    <w:pPr>
      <w:jc w:val="center"/>
      <w:textAlignment w:val="baseline"/>
    </w:pPr>
    <w:rPr>
      <w:rFonts w:ascii="黑体" w:eastAsia="黑体"/>
      <w:kern w:val="21"/>
      <w:sz w:val="21"/>
    </w:rPr>
  </w:style>
  <w:style w:type="paragraph" w:customStyle="1" w:styleId="afffff3">
    <w:name w:val="附录章标题"/>
    <w:next w:val="affa"/>
    <w:uiPriority w:val="99"/>
    <w:qFormat/>
    <w:pPr>
      <w:wordWrap w:val="0"/>
      <w:overflowPunct w:val="0"/>
      <w:autoSpaceDE w:val="0"/>
      <w:spacing w:beforeLines="50" w:afterLines="50"/>
      <w:ind w:left="3780"/>
      <w:jc w:val="both"/>
      <w:textAlignment w:val="baseline"/>
      <w:outlineLvl w:val="1"/>
    </w:pPr>
    <w:rPr>
      <w:rFonts w:ascii="黑体" w:eastAsia="黑体"/>
      <w:kern w:val="21"/>
      <w:sz w:val="21"/>
    </w:rPr>
  </w:style>
  <w:style w:type="paragraph" w:customStyle="1" w:styleId="afffff4">
    <w:name w:val="附录一级条标题"/>
    <w:basedOn w:val="afffff3"/>
    <w:next w:val="affa"/>
    <w:uiPriority w:val="99"/>
    <w:qFormat/>
    <w:pPr>
      <w:autoSpaceDN w:val="0"/>
      <w:spacing w:beforeLines="0" w:afterLines="0"/>
      <w:outlineLvl w:val="2"/>
    </w:pPr>
  </w:style>
  <w:style w:type="paragraph" w:customStyle="1" w:styleId="afffff5">
    <w:name w:val="附录二级条标题"/>
    <w:basedOn w:val="afffff4"/>
    <w:next w:val="affa"/>
    <w:uiPriority w:val="99"/>
    <w:qFormat/>
    <w:pPr>
      <w:outlineLvl w:val="3"/>
    </w:pPr>
  </w:style>
  <w:style w:type="paragraph" w:customStyle="1" w:styleId="afffff6">
    <w:name w:val="附录三级条标题"/>
    <w:basedOn w:val="afffff5"/>
    <w:next w:val="affa"/>
    <w:uiPriority w:val="99"/>
    <w:qFormat/>
    <w:pPr>
      <w:outlineLvl w:val="4"/>
    </w:pPr>
  </w:style>
  <w:style w:type="paragraph" w:customStyle="1" w:styleId="afffff7">
    <w:name w:val="附录四级条标题"/>
    <w:basedOn w:val="afffff6"/>
    <w:next w:val="affa"/>
    <w:uiPriority w:val="99"/>
    <w:qFormat/>
    <w:pPr>
      <w:outlineLvl w:val="5"/>
    </w:pPr>
  </w:style>
  <w:style w:type="paragraph" w:customStyle="1" w:styleId="afffff8">
    <w:name w:val="附录图标题"/>
    <w:next w:val="affa"/>
    <w:uiPriority w:val="99"/>
    <w:qFormat/>
    <w:pPr>
      <w:jc w:val="center"/>
    </w:pPr>
    <w:rPr>
      <w:rFonts w:ascii="黑体" w:eastAsia="黑体"/>
      <w:sz w:val="21"/>
    </w:rPr>
  </w:style>
  <w:style w:type="paragraph" w:customStyle="1" w:styleId="afffff9">
    <w:name w:val="附录五级条标题"/>
    <w:basedOn w:val="afffff7"/>
    <w:next w:val="affa"/>
    <w:uiPriority w:val="99"/>
    <w:qFormat/>
    <w:pPr>
      <w:outlineLvl w:val="6"/>
    </w:pPr>
  </w:style>
  <w:style w:type="paragraph" w:customStyle="1" w:styleId="ae">
    <w:name w:val="列项——"/>
    <w:uiPriority w:val="99"/>
    <w:qFormat/>
    <w:pPr>
      <w:widowControl w:val="0"/>
      <w:numPr>
        <w:numId w:val="1"/>
      </w:numPr>
      <w:tabs>
        <w:tab w:val="left" w:pos="854"/>
      </w:tabs>
      <w:ind w:leftChars="200" w:left="200" w:hangingChars="200" w:hanging="200"/>
      <w:jc w:val="both"/>
    </w:pPr>
    <w:rPr>
      <w:rFonts w:ascii="宋体"/>
      <w:sz w:val="21"/>
    </w:rPr>
  </w:style>
  <w:style w:type="paragraph" w:customStyle="1" w:styleId="a4">
    <w:name w:val="列项·"/>
    <w:uiPriority w:val="99"/>
    <w:qFormat/>
    <w:pPr>
      <w:numPr>
        <w:numId w:val="2"/>
      </w:numPr>
      <w:tabs>
        <w:tab w:val="left" w:pos="840"/>
      </w:tabs>
      <w:ind w:leftChars="200" w:left="840" w:hangingChars="200" w:hanging="420"/>
      <w:jc w:val="both"/>
    </w:pPr>
    <w:rPr>
      <w:rFonts w:ascii="宋体"/>
      <w:sz w:val="21"/>
    </w:rPr>
  </w:style>
  <w:style w:type="paragraph" w:customStyle="1" w:styleId="afffffa">
    <w:name w:val="目次、标准名称标题"/>
    <w:basedOn w:val="affff2"/>
    <w:next w:val="affa"/>
    <w:qFormat/>
    <w:pPr>
      <w:spacing w:line="460" w:lineRule="exact"/>
    </w:pPr>
  </w:style>
  <w:style w:type="paragraph" w:customStyle="1" w:styleId="afffffb">
    <w:name w:val="目次、索引正文"/>
    <w:uiPriority w:val="99"/>
    <w:qFormat/>
    <w:pPr>
      <w:spacing w:line="320" w:lineRule="exact"/>
      <w:jc w:val="both"/>
    </w:pPr>
    <w:rPr>
      <w:rFonts w:ascii="宋体"/>
      <w:sz w:val="21"/>
    </w:rPr>
  </w:style>
  <w:style w:type="paragraph" w:customStyle="1" w:styleId="afffffc">
    <w:name w:val="其他标准称谓"/>
    <w:uiPriority w:val="99"/>
    <w:qFormat/>
    <w:pPr>
      <w:spacing w:line="240" w:lineRule="atLeast"/>
      <w:jc w:val="distribute"/>
    </w:pPr>
    <w:rPr>
      <w:rFonts w:ascii="黑体" w:eastAsia="黑体" w:hAnsi="宋体"/>
      <w:sz w:val="52"/>
    </w:rPr>
  </w:style>
  <w:style w:type="paragraph" w:customStyle="1" w:styleId="afffffd">
    <w:name w:val="其他发布部门"/>
    <w:basedOn w:val="affff8"/>
    <w:uiPriority w:val="99"/>
    <w:qFormat/>
    <w:pPr>
      <w:framePr w:wrap="around"/>
      <w:spacing w:line="240" w:lineRule="atLeast"/>
    </w:pPr>
    <w:rPr>
      <w:rFonts w:ascii="黑体" w:eastAsia="黑体"/>
      <w:b w:val="0"/>
    </w:rPr>
  </w:style>
  <w:style w:type="paragraph" w:customStyle="1" w:styleId="afffffe">
    <w:name w:val="三级条标题"/>
    <w:basedOn w:val="affff6"/>
    <w:next w:val="affa"/>
    <w:link w:val="Char4"/>
    <w:uiPriority w:val="99"/>
    <w:qFormat/>
    <w:pPr>
      <w:outlineLvl w:val="4"/>
    </w:pPr>
  </w:style>
  <w:style w:type="paragraph" w:customStyle="1" w:styleId="affffff">
    <w:name w:val="三级无标题条"/>
    <w:basedOn w:val="af"/>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f0">
    <w:name w:val="实施日期"/>
    <w:basedOn w:val="affff9"/>
    <w:uiPriority w:val="99"/>
    <w:qFormat/>
    <w:pPr>
      <w:framePr w:wrap="around" w:hAnchor="text" w:xAlign="right" w:y="1"/>
      <w:jc w:val="right"/>
    </w:pPr>
  </w:style>
  <w:style w:type="paragraph" w:customStyle="1" w:styleId="affffff1">
    <w:name w:val="示例"/>
    <w:next w:val="affa"/>
    <w:uiPriority w:val="99"/>
    <w:qFormat/>
    <w:pPr>
      <w:tabs>
        <w:tab w:val="left" w:pos="816"/>
      </w:tabs>
      <w:ind w:firstLineChars="233" w:firstLine="419"/>
      <w:jc w:val="both"/>
    </w:pPr>
    <w:rPr>
      <w:rFonts w:ascii="宋体"/>
      <w:sz w:val="18"/>
    </w:rPr>
  </w:style>
  <w:style w:type="paragraph" w:customStyle="1" w:styleId="affffff2">
    <w:name w:val="数字编号列项（二级）"/>
    <w:uiPriority w:val="99"/>
    <w:qFormat/>
    <w:pPr>
      <w:ind w:leftChars="400" w:left="1260" w:hangingChars="200" w:hanging="420"/>
      <w:jc w:val="both"/>
    </w:pPr>
    <w:rPr>
      <w:rFonts w:ascii="宋体"/>
      <w:sz w:val="21"/>
    </w:rPr>
  </w:style>
  <w:style w:type="paragraph" w:customStyle="1" w:styleId="affffff3">
    <w:name w:val="四级条标题"/>
    <w:basedOn w:val="afffffe"/>
    <w:next w:val="affa"/>
    <w:uiPriority w:val="99"/>
    <w:qFormat/>
    <w:pPr>
      <w:outlineLvl w:val="5"/>
    </w:pPr>
  </w:style>
  <w:style w:type="paragraph" w:customStyle="1" w:styleId="affffff4">
    <w:name w:val="四级无标题条"/>
    <w:basedOn w:val="af"/>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f5">
    <w:name w:val="条文脚注"/>
    <w:basedOn w:val="affb"/>
    <w:uiPriority w:val="99"/>
    <w:qFormat/>
    <w:pPr>
      <w:ind w:leftChars="200" w:left="780" w:hangingChars="200" w:hanging="360"/>
      <w:jc w:val="both"/>
    </w:pPr>
    <w:rPr>
      <w:rFonts w:ascii="宋体"/>
    </w:rPr>
  </w:style>
  <w:style w:type="paragraph" w:customStyle="1" w:styleId="affffff6">
    <w:name w:val="图表脚注"/>
    <w:next w:val="affa"/>
    <w:uiPriority w:val="99"/>
    <w:qFormat/>
    <w:pPr>
      <w:ind w:leftChars="200" w:left="300" w:hangingChars="100" w:hanging="100"/>
      <w:jc w:val="both"/>
    </w:pPr>
    <w:rPr>
      <w:rFonts w:ascii="宋体"/>
      <w:sz w:val="18"/>
    </w:rPr>
  </w:style>
  <w:style w:type="paragraph" w:customStyle="1" w:styleId="affffff7">
    <w:name w:val="文献分类号"/>
    <w:qFormat/>
    <w:pPr>
      <w:widowControl w:val="0"/>
      <w:textAlignment w:val="center"/>
    </w:pPr>
    <w:rPr>
      <w:rFonts w:eastAsia="黑体"/>
      <w:sz w:val="21"/>
    </w:rPr>
  </w:style>
  <w:style w:type="paragraph" w:customStyle="1" w:styleId="aa">
    <w:name w:val="无标题条"/>
    <w:next w:val="affa"/>
    <w:uiPriority w:val="99"/>
    <w:qFormat/>
    <w:pPr>
      <w:numPr>
        <w:ilvl w:val="5"/>
        <w:numId w:val="3"/>
      </w:numPr>
      <w:jc w:val="both"/>
    </w:pPr>
    <w:rPr>
      <w:sz w:val="21"/>
    </w:rPr>
  </w:style>
  <w:style w:type="paragraph" w:customStyle="1" w:styleId="affffff8">
    <w:name w:val="五级条标题"/>
    <w:basedOn w:val="affffff3"/>
    <w:next w:val="affa"/>
    <w:uiPriority w:val="99"/>
    <w:qFormat/>
    <w:pPr>
      <w:outlineLvl w:val="6"/>
    </w:pPr>
  </w:style>
  <w:style w:type="paragraph" w:customStyle="1" w:styleId="affffff9">
    <w:name w:val="五级无标题条"/>
    <w:basedOn w:val="af"/>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b">
    <w:name w:val="一级无标题条"/>
    <w:basedOn w:val="af"/>
    <w:uiPriority w:val="99"/>
    <w:qFormat/>
    <w:pPr>
      <w:widowControl w:val="0"/>
      <w:numPr>
        <w:ilvl w:val="6"/>
        <w:numId w:val="3"/>
      </w:numPr>
      <w:spacing w:line="360" w:lineRule="auto"/>
      <w:ind w:firstLineChars="200" w:firstLine="200"/>
      <w:jc w:val="both"/>
    </w:pPr>
    <w:rPr>
      <w:rFonts w:ascii="Times New Roman" w:hAnsi="Times New Roman" w:cs="Times New Roman"/>
      <w:kern w:val="2"/>
      <w:sz w:val="21"/>
    </w:rPr>
  </w:style>
  <w:style w:type="paragraph" w:customStyle="1" w:styleId="affffffa">
    <w:name w:val="正文表标题"/>
    <w:next w:val="affa"/>
    <w:qFormat/>
    <w:pPr>
      <w:jc w:val="center"/>
    </w:pPr>
    <w:rPr>
      <w:rFonts w:ascii="黑体" w:eastAsia="黑体"/>
      <w:sz w:val="21"/>
    </w:rPr>
  </w:style>
  <w:style w:type="paragraph" w:customStyle="1" w:styleId="affffffb">
    <w:name w:val="正文图标题"/>
    <w:next w:val="affa"/>
    <w:uiPriority w:val="99"/>
    <w:qFormat/>
    <w:pPr>
      <w:jc w:val="center"/>
    </w:pPr>
    <w:rPr>
      <w:rFonts w:ascii="黑体" w:eastAsia="黑体"/>
      <w:sz w:val="21"/>
    </w:rPr>
  </w:style>
  <w:style w:type="paragraph" w:customStyle="1" w:styleId="affffffc">
    <w:name w:val="注："/>
    <w:next w:val="affa"/>
    <w:uiPriority w:val="99"/>
    <w:qFormat/>
    <w:pPr>
      <w:widowControl w:val="0"/>
      <w:autoSpaceDE w:val="0"/>
      <w:autoSpaceDN w:val="0"/>
      <w:ind w:left="840" w:hanging="420"/>
      <w:jc w:val="both"/>
    </w:pPr>
    <w:rPr>
      <w:rFonts w:ascii="宋体"/>
      <w:sz w:val="18"/>
    </w:rPr>
  </w:style>
  <w:style w:type="paragraph" w:customStyle="1" w:styleId="affffffd">
    <w:name w:val="注×："/>
    <w:uiPriority w:val="99"/>
    <w:qFormat/>
    <w:pPr>
      <w:widowControl w:val="0"/>
      <w:tabs>
        <w:tab w:val="left" w:pos="630"/>
      </w:tabs>
      <w:autoSpaceDE w:val="0"/>
      <w:autoSpaceDN w:val="0"/>
      <w:ind w:left="900" w:hanging="500"/>
      <w:jc w:val="both"/>
    </w:pPr>
    <w:rPr>
      <w:rFonts w:ascii="宋体"/>
      <w:sz w:val="18"/>
    </w:rPr>
  </w:style>
  <w:style w:type="paragraph" w:customStyle="1" w:styleId="affffffe">
    <w:name w:val="字母编号列项（一级）"/>
    <w:uiPriority w:val="99"/>
    <w:qFormat/>
    <w:pPr>
      <w:ind w:leftChars="200" w:left="840" w:hangingChars="200" w:hanging="420"/>
      <w:jc w:val="both"/>
    </w:pPr>
    <w:rPr>
      <w:rFonts w:ascii="宋体"/>
      <w:sz w:val="21"/>
    </w:rPr>
  </w:style>
  <w:style w:type="paragraph" w:customStyle="1" w:styleId="34">
    <w:name w:val="3"/>
    <w:basedOn w:val="af"/>
    <w:next w:val="af3"/>
    <w:uiPriority w:val="99"/>
    <w:qFormat/>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25">
    <w:name w:val="2"/>
    <w:basedOn w:val="af"/>
    <w:next w:val="21"/>
    <w:uiPriority w:val="99"/>
    <w:qFormat/>
    <w:pPr>
      <w:widowControl w:val="0"/>
      <w:spacing w:line="360" w:lineRule="atLeast"/>
      <w:ind w:leftChars="-56" w:left="-118" w:firstLineChars="200" w:firstLine="8"/>
      <w:jc w:val="both"/>
    </w:pPr>
    <w:rPr>
      <w:rFonts w:cs="Times New Roman"/>
      <w:kern w:val="2"/>
      <w:sz w:val="18"/>
    </w:rPr>
  </w:style>
  <w:style w:type="paragraph" w:customStyle="1" w:styleId="13">
    <w:name w:val="1"/>
    <w:basedOn w:val="af"/>
    <w:next w:val="af3"/>
    <w:uiPriority w:val="99"/>
    <w:qFormat/>
    <w:pPr>
      <w:autoSpaceDE w:val="0"/>
      <w:autoSpaceDN w:val="0"/>
      <w:adjustRightInd w:val="0"/>
      <w:spacing w:line="318" w:lineRule="atLeast"/>
      <w:ind w:left="1080" w:firstLineChars="200" w:hanging="664"/>
      <w:textAlignment w:val="bottom"/>
    </w:pPr>
    <w:rPr>
      <w:rFonts w:hAnsi="Times New Roman" w:cs="Times New Roman"/>
      <w:szCs w:val="20"/>
    </w:rPr>
  </w:style>
  <w:style w:type="paragraph" w:customStyle="1" w:styleId="CharCharCharChar">
    <w:name w:val="Char Char Char Char"/>
    <w:basedOn w:val="af"/>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text4">
    <w:name w:val="text4"/>
    <w:basedOn w:val="af"/>
    <w:uiPriority w:val="99"/>
    <w:qFormat/>
    <w:pPr>
      <w:widowControl w:val="0"/>
      <w:adjustRightInd w:val="0"/>
      <w:spacing w:line="360" w:lineRule="auto"/>
      <w:ind w:firstLineChars="200" w:firstLine="432"/>
      <w:jc w:val="both"/>
      <w:textAlignment w:val="baseline"/>
    </w:pPr>
    <w:rPr>
      <w:rFonts w:hAnsi="Times New Roman" w:cs="Times New Roman"/>
      <w:sz w:val="28"/>
      <w:szCs w:val="20"/>
    </w:rPr>
  </w:style>
  <w:style w:type="paragraph" w:customStyle="1" w:styleId="CharCharCharCharCharCharCharCharChar">
    <w:name w:val="Char Char Char Char Char Char Char Char Char"/>
    <w:basedOn w:val="af"/>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52">
    <w:name w:val="5"/>
    <w:basedOn w:val="af"/>
    <w:next w:val="afd"/>
    <w:uiPriority w:val="99"/>
    <w:qFormat/>
    <w:pPr>
      <w:widowControl w:val="0"/>
      <w:spacing w:line="360" w:lineRule="auto"/>
      <w:ind w:firstLineChars="200" w:firstLine="432"/>
      <w:jc w:val="both"/>
    </w:pPr>
    <w:rPr>
      <w:rFonts w:hAnsi="Courier New" w:cs="Courier New"/>
      <w:kern w:val="2"/>
      <w:sz w:val="21"/>
      <w:szCs w:val="21"/>
    </w:rPr>
  </w:style>
  <w:style w:type="paragraph" w:customStyle="1" w:styleId="CharCharCharCharCharCharCharCharChar1">
    <w:name w:val="Char Char Char Char Char Char Char Char Char1"/>
    <w:basedOn w:val="af"/>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26">
    <w:name w:val="激光报告标题2"/>
    <w:basedOn w:val="2"/>
    <w:link w:val="2Char"/>
    <w:uiPriority w:val="99"/>
    <w:qFormat/>
    <w:pPr>
      <w:ind w:firstLine="459"/>
    </w:pPr>
    <w:rPr>
      <w:b/>
      <w:bCs w:val="0"/>
      <w:kern w:val="0"/>
      <w:sz w:val="32"/>
      <w:szCs w:val="20"/>
    </w:rPr>
  </w:style>
  <w:style w:type="paragraph" w:customStyle="1" w:styleId="afffffff">
    <w:name w:val="工可正文"/>
    <w:basedOn w:val="afd"/>
    <w:link w:val="Char5"/>
    <w:uiPriority w:val="99"/>
    <w:qFormat/>
    <w:pPr>
      <w:ind w:firstLine="560"/>
    </w:pPr>
    <w:rPr>
      <w:rFonts w:ascii="Times New Roman" w:hAnsi="Times New Roman"/>
      <w:kern w:val="0"/>
      <w:sz w:val="28"/>
      <w:szCs w:val="20"/>
    </w:rPr>
  </w:style>
  <w:style w:type="paragraph" w:customStyle="1" w:styleId="14">
    <w:name w:val="列出段落1"/>
    <w:basedOn w:val="af"/>
    <w:link w:val="Char6"/>
    <w:uiPriority w:val="99"/>
    <w:qFormat/>
    <w:pPr>
      <w:widowControl w:val="0"/>
      <w:spacing w:line="360" w:lineRule="auto"/>
      <w:ind w:firstLineChars="200" w:firstLine="420"/>
      <w:jc w:val="both"/>
    </w:pPr>
    <w:rPr>
      <w:rFonts w:ascii="Times New Roman" w:hAnsi="Times New Roman" w:cs="Times New Roman"/>
      <w:kern w:val="2"/>
      <w:szCs w:val="20"/>
    </w:rPr>
  </w:style>
  <w:style w:type="paragraph" w:customStyle="1" w:styleId="z">
    <w:name w:val="z正文"/>
    <w:basedOn w:val="af"/>
    <w:link w:val="zChar"/>
    <w:uiPriority w:val="99"/>
    <w:qFormat/>
    <w:pPr>
      <w:widowControl w:val="0"/>
      <w:spacing w:beforeLines="50" w:line="360" w:lineRule="auto"/>
      <w:ind w:firstLineChars="200" w:firstLine="200"/>
      <w:jc w:val="both"/>
    </w:pPr>
    <w:rPr>
      <w:rFonts w:ascii="Times New Roman" w:hAnsi="Times New Roman" w:cs="Times New Roman"/>
      <w:szCs w:val="20"/>
    </w:rPr>
  </w:style>
  <w:style w:type="paragraph" w:customStyle="1" w:styleId="110">
    <w:name w:val="列出段落11"/>
    <w:basedOn w:val="af"/>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27">
    <w:name w:val="列出段落2"/>
    <w:basedOn w:val="af"/>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CharCharCharCharCharChar1Char">
    <w:name w:val="Char Char Char Char Char Char1 Char"/>
    <w:basedOn w:val="af"/>
    <w:uiPriority w:val="99"/>
    <w:qFormat/>
    <w:pPr>
      <w:wordWrap w:val="0"/>
      <w:spacing w:line="360" w:lineRule="auto"/>
      <w:ind w:firstLineChars="200" w:firstLine="432"/>
    </w:pPr>
    <w:rPr>
      <w:rFonts w:ascii="Tahoma" w:hAnsi="Tahoma" w:cs="Times New Roman"/>
      <w:kern w:val="2"/>
      <w:szCs w:val="20"/>
    </w:rPr>
  </w:style>
  <w:style w:type="paragraph" w:customStyle="1" w:styleId="afffffff0">
    <w:name w:val="图表标题"/>
    <w:link w:val="Char7"/>
    <w:uiPriority w:val="99"/>
    <w:qFormat/>
    <w:pPr>
      <w:spacing w:before="120" w:after="120"/>
      <w:jc w:val="center"/>
    </w:pPr>
    <w:rPr>
      <w:b/>
      <w:kern w:val="2"/>
      <w:sz w:val="22"/>
      <w:szCs w:val="22"/>
    </w:rPr>
  </w:style>
  <w:style w:type="paragraph" w:customStyle="1" w:styleId="afffffff1">
    <w:name w:val="表格"/>
    <w:uiPriority w:val="99"/>
    <w:qFormat/>
    <w:pPr>
      <w:widowControl w:val="0"/>
      <w:jc w:val="center"/>
    </w:pPr>
    <w:rPr>
      <w:color w:val="000000"/>
      <w:kern w:val="2"/>
      <w:sz w:val="21"/>
      <w:szCs w:val="21"/>
    </w:rPr>
  </w:style>
  <w:style w:type="paragraph" w:customStyle="1" w:styleId="zzhang">
    <w:name w:val="z.zhang正文"/>
    <w:basedOn w:val="af"/>
    <w:link w:val="zzhangChar"/>
    <w:uiPriority w:val="99"/>
    <w:qFormat/>
    <w:pPr>
      <w:widowControl w:val="0"/>
      <w:spacing w:before="156" w:after="156" w:line="360" w:lineRule="auto"/>
      <w:ind w:firstLineChars="200" w:firstLine="480"/>
      <w:jc w:val="both"/>
    </w:pPr>
    <w:rPr>
      <w:rFonts w:ascii="Times New Roman" w:hAnsi="Times New Roman" w:cs="Times New Roman"/>
      <w:kern w:val="2"/>
      <w:szCs w:val="20"/>
    </w:rPr>
  </w:style>
  <w:style w:type="paragraph" w:customStyle="1" w:styleId="20505232">
    <w:name w:val="正文：2 字符 段前: 0.5 行 段后: 0.5 行 行距: 最小值 23 磅 + 首行缩进:  2 字符..."/>
    <w:basedOn w:val="af"/>
    <w:uiPriority w:val="99"/>
    <w:qFormat/>
    <w:pPr>
      <w:widowControl w:val="0"/>
      <w:spacing w:beforeLines="50" w:afterLines="50" w:line="460" w:lineRule="atLeast"/>
      <w:ind w:firstLineChars="200" w:firstLine="480"/>
      <w:jc w:val="both"/>
    </w:pPr>
    <w:rPr>
      <w:rFonts w:ascii="Times New Roman" w:hAnsi="Times New Roman"/>
      <w:kern w:val="2"/>
      <w:szCs w:val="20"/>
    </w:rPr>
  </w:style>
  <w:style w:type="paragraph" w:customStyle="1" w:styleId="afffffff2">
    <w:name w:val="图片"/>
    <w:uiPriority w:val="99"/>
    <w:qFormat/>
    <w:pPr>
      <w:spacing w:afterLines="50"/>
      <w:jc w:val="center"/>
    </w:pPr>
    <w:rPr>
      <w:kern w:val="2"/>
      <w:sz w:val="24"/>
      <w:szCs w:val="24"/>
    </w:rPr>
  </w:style>
  <w:style w:type="paragraph" w:customStyle="1" w:styleId="a3">
    <w:name w:val="项目"/>
    <w:basedOn w:val="af"/>
    <w:link w:val="Char8"/>
    <w:uiPriority w:val="99"/>
    <w:qFormat/>
    <w:pPr>
      <w:widowControl w:val="0"/>
      <w:numPr>
        <w:numId w:val="4"/>
      </w:numPr>
      <w:spacing w:beforeLines="50" w:afterLines="50" w:line="360" w:lineRule="auto"/>
      <w:ind w:firstLineChars="200" w:firstLine="200"/>
      <w:jc w:val="both"/>
    </w:pPr>
    <w:rPr>
      <w:rFonts w:ascii="Times New Roman" w:hAnsi="Times New Roman" w:cs="Times New Roman"/>
      <w:kern w:val="2"/>
      <w:szCs w:val="20"/>
    </w:rPr>
  </w:style>
  <w:style w:type="paragraph" w:customStyle="1" w:styleId="TimesNewRoman101620">
    <w:name w:val="样式 (西文) Times New Roman 四号 首行缩进:  1.01 厘米 段后: 6 磅 行距: 固定值 20..."/>
    <w:basedOn w:val="af"/>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TimesNewRoman620192">
    <w:name w:val="样式 (西文) Times New Roman 四号 段后: 6 磅 行距: 固定值 20 磅 首行缩进:  1.92 ..."/>
    <w:basedOn w:val="af"/>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Char9">
    <w:name w:val="Char"/>
    <w:basedOn w:val="af"/>
    <w:uiPriority w:val="99"/>
    <w:qFormat/>
    <w:pPr>
      <w:widowControl w:val="0"/>
      <w:tabs>
        <w:tab w:val="left" w:pos="360"/>
      </w:tabs>
      <w:spacing w:line="360" w:lineRule="auto"/>
      <w:ind w:firstLineChars="200" w:firstLine="432"/>
      <w:jc w:val="center"/>
    </w:pPr>
    <w:rPr>
      <w:rFonts w:ascii="Times New Roman" w:hAnsi="Times New Roman" w:cs="Times New Roman"/>
      <w:kern w:val="2"/>
    </w:rPr>
  </w:style>
  <w:style w:type="character" w:customStyle="1" w:styleId="afffffff3">
    <w:name w:val="发布"/>
    <w:uiPriority w:val="99"/>
    <w:qFormat/>
    <w:rPr>
      <w:rFonts w:ascii="黑体" w:eastAsia="黑体"/>
      <w:spacing w:val="22"/>
      <w:w w:val="100"/>
      <w:position w:val="3"/>
      <w:sz w:val="28"/>
    </w:rPr>
  </w:style>
  <w:style w:type="character" w:customStyle="1" w:styleId="afffffff4">
    <w:name w:val="个人答复风格"/>
    <w:uiPriority w:val="99"/>
    <w:qFormat/>
    <w:rPr>
      <w:rFonts w:ascii="Arial" w:eastAsia="宋体" w:hAnsi="Arial"/>
      <w:color w:val="auto"/>
      <w:sz w:val="20"/>
    </w:rPr>
  </w:style>
  <w:style w:type="character" w:customStyle="1" w:styleId="afffffff5">
    <w:name w:val="个人撰写风格"/>
    <w:uiPriority w:val="99"/>
    <w:qFormat/>
    <w:rPr>
      <w:rFonts w:ascii="Arial" w:eastAsia="宋体" w:hAnsi="Arial"/>
      <w:color w:val="auto"/>
      <w:sz w:val="20"/>
    </w:rPr>
  </w:style>
  <w:style w:type="character" w:customStyle="1" w:styleId="Char1">
    <w:name w:val="章标题 Char"/>
    <w:link w:val="affff4"/>
    <w:uiPriority w:val="99"/>
    <w:qFormat/>
    <w:locked/>
    <w:rPr>
      <w:rFonts w:ascii="黑体" w:eastAsia="黑体"/>
      <w:sz w:val="22"/>
    </w:rPr>
  </w:style>
  <w:style w:type="character" w:customStyle="1" w:styleId="Char2">
    <w:name w:val="一级条标题 Char"/>
    <w:basedOn w:val="Char1"/>
    <w:link w:val="affff5"/>
    <w:qFormat/>
    <w:locked/>
    <w:rPr>
      <w:rFonts w:ascii="黑体" w:eastAsia="黑体" w:cs="Times New Roman"/>
      <w:sz w:val="22"/>
      <w:szCs w:val="22"/>
      <w:lang w:bidi="ar-SA"/>
    </w:rPr>
  </w:style>
  <w:style w:type="character" w:customStyle="1" w:styleId="Char3">
    <w:name w:val="二级条标题 Char"/>
    <w:basedOn w:val="Char2"/>
    <w:link w:val="affff6"/>
    <w:uiPriority w:val="99"/>
    <w:qFormat/>
    <w:locked/>
    <w:rPr>
      <w:rFonts w:ascii="黑体" w:eastAsia="黑体" w:cs="Times New Roman"/>
      <w:sz w:val="22"/>
      <w:szCs w:val="22"/>
      <w:lang w:bidi="ar-SA"/>
    </w:rPr>
  </w:style>
  <w:style w:type="character" w:customStyle="1" w:styleId="Char4">
    <w:name w:val="三级条标题 Char"/>
    <w:basedOn w:val="Char3"/>
    <w:link w:val="afffffe"/>
    <w:uiPriority w:val="99"/>
    <w:qFormat/>
    <w:locked/>
    <w:rPr>
      <w:rFonts w:ascii="黑体" w:eastAsia="黑体" w:cs="Times New Roman"/>
      <w:sz w:val="22"/>
      <w:szCs w:val="22"/>
      <w:lang w:bidi="ar-SA"/>
    </w:rPr>
  </w:style>
  <w:style w:type="character" w:customStyle="1" w:styleId="style23">
    <w:name w:val="style23"/>
    <w:basedOn w:val="af0"/>
    <w:uiPriority w:val="99"/>
    <w:qFormat/>
    <w:rPr>
      <w:rFonts w:cs="Times New Roman"/>
    </w:rPr>
  </w:style>
  <w:style w:type="character" w:customStyle="1" w:styleId="2Char">
    <w:name w:val="激光报告标题2 Char"/>
    <w:link w:val="26"/>
    <w:uiPriority w:val="99"/>
    <w:qFormat/>
    <w:locked/>
    <w:rPr>
      <w:rFonts w:ascii="Arial" w:eastAsia="黑体" w:hAnsi="Arial"/>
      <w:b/>
      <w:sz w:val="32"/>
      <w:lang w:val="en-US" w:eastAsia="zh-CN"/>
    </w:rPr>
  </w:style>
  <w:style w:type="character" w:customStyle="1" w:styleId="Char5">
    <w:name w:val="工可正文 Char"/>
    <w:link w:val="afffffff"/>
    <w:uiPriority w:val="99"/>
    <w:qFormat/>
    <w:locked/>
    <w:rPr>
      <w:sz w:val="28"/>
    </w:rPr>
  </w:style>
  <w:style w:type="character" w:customStyle="1" w:styleId="Char6">
    <w:name w:val="列出段落 Char"/>
    <w:link w:val="14"/>
    <w:uiPriority w:val="99"/>
    <w:qFormat/>
    <w:locked/>
    <w:rPr>
      <w:kern w:val="2"/>
      <w:sz w:val="24"/>
    </w:rPr>
  </w:style>
  <w:style w:type="character" w:customStyle="1" w:styleId="zChar">
    <w:name w:val="z正文 Char"/>
    <w:link w:val="z"/>
    <w:uiPriority w:val="99"/>
    <w:qFormat/>
    <w:locked/>
    <w:rPr>
      <w:sz w:val="24"/>
    </w:rPr>
  </w:style>
  <w:style w:type="character" w:customStyle="1" w:styleId="Char0">
    <w:name w:val="前言、引言标题 Char"/>
    <w:link w:val="affff2"/>
    <w:qFormat/>
    <w:locked/>
    <w:rPr>
      <w:rFonts w:ascii="黑体" w:eastAsia="黑体"/>
      <w:sz w:val="22"/>
      <w:shd w:val="clear" w:color="FFFFFF" w:fill="FFFFFF"/>
    </w:rPr>
  </w:style>
  <w:style w:type="character" w:customStyle="1" w:styleId="Char7">
    <w:name w:val="图表标题 Char"/>
    <w:link w:val="afffffff0"/>
    <w:uiPriority w:val="99"/>
    <w:qFormat/>
    <w:locked/>
    <w:rPr>
      <w:b/>
      <w:kern w:val="2"/>
      <w:sz w:val="22"/>
    </w:rPr>
  </w:style>
  <w:style w:type="character" w:customStyle="1" w:styleId="zzhangChar">
    <w:name w:val="z.zhang正文 Char"/>
    <w:link w:val="zzhang"/>
    <w:uiPriority w:val="99"/>
    <w:qFormat/>
    <w:locked/>
    <w:rPr>
      <w:kern w:val="2"/>
      <w:sz w:val="24"/>
    </w:rPr>
  </w:style>
  <w:style w:type="character" w:customStyle="1" w:styleId="Char8">
    <w:name w:val="项目 Char"/>
    <w:link w:val="a3"/>
    <w:uiPriority w:val="99"/>
    <w:qFormat/>
    <w:locked/>
    <w:rPr>
      <w:kern w:val="2"/>
      <w:sz w:val="24"/>
    </w:rPr>
  </w:style>
  <w:style w:type="character" w:customStyle="1" w:styleId="tcnt3">
    <w:name w:val="tcnt3"/>
    <w:uiPriority w:val="99"/>
    <w:qFormat/>
  </w:style>
  <w:style w:type="character" w:customStyle="1" w:styleId="Char">
    <w:name w:val="段 Char"/>
    <w:link w:val="affa"/>
    <w:qFormat/>
    <w:locked/>
    <w:rPr>
      <w:rFonts w:ascii="宋体"/>
      <w:sz w:val="22"/>
    </w:rPr>
  </w:style>
  <w:style w:type="character" w:customStyle="1" w:styleId="apple-converted-space">
    <w:name w:val="apple-converted-space"/>
    <w:basedOn w:val="af0"/>
    <w:qFormat/>
    <w:rPr>
      <w:rFonts w:cs="Times New Roman"/>
    </w:rPr>
  </w:style>
  <w:style w:type="paragraph" w:styleId="afffffff6">
    <w:name w:val="List Paragraph"/>
    <w:basedOn w:val="af"/>
    <w:uiPriority w:val="34"/>
    <w:qFormat/>
    <w:pPr>
      <w:ind w:firstLineChars="200" w:firstLine="420"/>
    </w:pPr>
  </w:style>
  <w:style w:type="paragraph" w:customStyle="1" w:styleId="a5">
    <w:name w:val="列项◆（三级）"/>
    <w:uiPriority w:val="99"/>
    <w:qFormat/>
    <w:pPr>
      <w:numPr>
        <w:numId w:val="5"/>
      </w:numPr>
      <w:ind w:leftChars="600" w:left="800" w:hangingChars="200" w:hanging="200"/>
    </w:pPr>
    <w:rPr>
      <w:rFonts w:ascii="宋体"/>
      <w:sz w:val="21"/>
    </w:rPr>
  </w:style>
  <w:style w:type="paragraph" w:customStyle="1" w:styleId="reader-word-layer">
    <w:name w:val="reader-word-layer"/>
    <w:basedOn w:val="af"/>
    <w:uiPriority w:val="99"/>
    <w:qFormat/>
    <w:pPr>
      <w:spacing w:before="100" w:beforeAutospacing="1" w:after="100" w:afterAutospacing="1"/>
    </w:pPr>
  </w:style>
  <w:style w:type="character" w:customStyle="1" w:styleId="mw-headline">
    <w:name w:val="mw-headline"/>
    <w:basedOn w:val="af0"/>
    <w:uiPriority w:val="99"/>
    <w:qFormat/>
    <w:rPr>
      <w:rFonts w:cs="Times New Roman"/>
    </w:rPr>
  </w:style>
  <w:style w:type="character" w:customStyle="1" w:styleId="mw-editsection">
    <w:name w:val="mw-editsection"/>
    <w:basedOn w:val="af0"/>
    <w:uiPriority w:val="99"/>
    <w:qFormat/>
    <w:rPr>
      <w:rFonts w:cs="Times New Roman"/>
    </w:rPr>
  </w:style>
  <w:style w:type="character" w:customStyle="1" w:styleId="mw-editsection-bracket">
    <w:name w:val="mw-editsection-bracket"/>
    <w:basedOn w:val="af0"/>
    <w:uiPriority w:val="99"/>
    <w:qFormat/>
    <w:rPr>
      <w:rFonts w:cs="Times New Roman"/>
    </w:rPr>
  </w:style>
  <w:style w:type="paragraph" w:customStyle="1" w:styleId="Default">
    <w:name w:val="Default"/>
    <w:uiPriority w:val="99"/>
    <w:qFormat/>
    <w:pPr>
      <w:widowControl w:val="0"/>
      <w:autoSpaceDE w:val="0"/>
      <w:autoSpaceDN w:val="0"/>
      <w:adjustRightInd w:val="0"/>
    </w:pPr>
    <w:rPr>
      <w:rFonts w:ascii="Arial" w:hAnsi="Arial" w:cs="Arial"/>
      <w:color w:val="000000"/>
      <w:sz w:val="24"/>
      <w:szCs w:val="24"/>
    </w:rPr>
  </w:style>
  <w:style w:type="paragraph" w:customStyle="1" w:styleId="afffffff7">
    <w:name w:val="其他实施日期"/>
    <w:basedOn w:val="affffff0"/>
    <w:qFormat/>
    <w:pPr>
      <w:framePr w:wrap="around"/>
    </w:pPr>
  </w:style>
  <w:style w:type="paragraph" w:customStyle="1" w:styleId="15">
    <w:name w:val="修订1"/>
    <w:hidden/>
    <w:uiPriority w:val="99"/>
    <w:semiHidden/>
    <w:qFormat/>
    <w:rPr>
      <w:kern w:val="2"/>
      <w:sz w:val="21"/>
      <w:szCs w:val="24"/>
    </w:rPr>
  </w:style>
  <w:style w:type="paragraph" w:customStyle="1" w:styleId="TOC10">
    <w:name w:val="TOC 标题1"/>
    <w:basedOn w:val="1"/>
    <w:next w:val="af"/>
    <w:uiPriority w:val="39"/>
    <w:unhideWhenUsed/>
    <w:qFormat/>
    <w:pPr>
      <w:widowControl/>
      <w:spacing w:beforeLines="0" w:afterLines="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ffffff8">
    <w:name w:val="其他发布日期"/>
    <w:basedOn w:val="affff9"/>
    <w:qFormat/>
    <w:pPr>
      <w:framePr w:wrap="around" w:vAnchor="page" w:hAnchor="page" w:x="1419" w:y="1"/>
    </w:pPr>
  </w:style>
  <w:style w:type="paragraph" w:customStyle="1" w:styleId="28">
    <w:name w:val="修订2"/>
    <w:hidden/>
    <w:uiPriority w:val="99"/>
    <w:semiHidden/>
    <w:qFormat/>
    <w:rPr>
      <w:kern w:val="2"/>
      <w:sz w:val="21"/>
      <w:szCs w:val="24"/>
    </w:rPr>
  </w:style>
  <w:style w:type="paragraph" w:customStyle="1" w:styleId="35">
    <w:name w:val="修订3"/>
    <w:hidden/>
    <w:uiPriority w:val="99"/>
    <w:semiHidden/>
    <w:qFormat/>
    <w:rPr>
      <w:kern w:val="2"/>
      <w:sz w:val="21"/>
      <w:szCs w:val="24"/>
    </w:rPr>
  </w:style>
  <w:style w:type="character" w:customStyle="1" w:styleId="CharChar">
    <w:name w:val="段 Char Char"/>
    <w:qFormat/>
    <w:rPr>
      <w:rFonts w:ascii="宋体"/>
      <w:sz w:val="21"/>
      <w:lang w:val="en-US" w:eastAsia="zh-CN" w:bidi="ar-SA"/>
    </w:rPr>
  </w:style>
  <w:style w:type="character" w:customStyle="1" w:styleId="highlight1">
    <w:name w:val="highlight1"/>
    <w:qFormat/>
    <w:rPr>
      <w:color w:val="FF0000"/>
    </w:rPr>
  </w:style>
  <w:style w:type="character" w:customStyle="1" w:styleId="Chara">
    <w:name w:val="附录公式 Char"/>
    <w:basedOn w:val="Char"/>
    <w:link w:val="afffffff9"/>
    <w:qFormat/>
    <w:rPr>
      <w:rFonts w:ascii="宋体"/>
      <w:sz w:val="21"/>
    </w:rPr>
  </w:style>
  <w:style w:type="paragraph" w:customStyle="1" w:styleId="afffffff9">
    <w:name w:val="附录公式"/>
    <w:basedOn w:val="affa"/>
    <w:next w:val="affa"/>
    <w:link w:val="Chara"/>
    <w:qFormat/>
    <w:pPr>
      <w:tabs>
        <w:tab w:val="center" w:pos="4201"/>
        <w:tab w:val="right" w:leader="dot" w:pos="9298"/>
      </w:tabs>
      <w:ind w:firstLineChars="200" w:firstLine="420"/>
    </w:pPr>
    <w:rPr>
      <w:rFonts w:eastAsiaTheme="minorEastAsia" w:hAnsiTheme="minorHAnsi" w:cstheme="minorBidi"/>
      <w:sz w:val="21"/>
      <w:szCs w:val="20"/>
    </w:rPr>
  </w:style>
  <w:style w:type="character" w:customStyle="1" w:styleId="Charb">
    <w:name w:val="首示例 Char"/>
    <w:link w:val="a"/>
    <w:qFormat/>
    <w:rPr>
      <w:rFonts w:ascii="宋体" w:hAnsi="宋体"/>
      <w:kern w:val="2"/>
      <w:sz w:val="18"/>
      <w:szCs w:val="18"/>
    </w:rPr>
  </w:style>
  <w:style w:type="paragraph" w:customStyle="1" w:styleId="a">
    <w:name w:val="首示例"/>
    <w:next w:val="affa"/>
    <w:link w:val="Charb"/>
    <w:qFormat/>
    <w:pPr>
      <w:numPr>
        <w:numId w:val="6"/>
      </w:numPr>
      <w:tabs>
        <w:tab w:val="left" w:pos="360"/>
      </w:tabs>
      <w:ind w:firstLine="0"/>
    </w:pPr>
    <w:rPr>
      <w:rFonts w:ascii="宋体" w:eastAsiaTheme="minorEastAsia" w:hAnsi="宋体" w:cstheme="minorBidi"/>
      <w:kern w:val="2"/>
      <w:sz w:val="18"/>
      <w:szCs w:val="18"/>
    </w:rPr>
  </w:style>
  <w:style w:type="character" w:customStyle="1" w:styleId="aff2">
    <w:name w:val="尾注文本 字符"/>
    <w:basedOn w:val="af0"/>
    <w:link w:val="aff1"/>
    <w:semiHidden/>
    <w:qFormat/>
    <w:rPr>
      <w:rFonts w:ascii="宋体" w:eastAsia="宋体" w:hAnsi="宋体" w:cs="宋体"/>
      <w:sz w:val="24"/>
      <w:szCs w:val="24"/>
    </w:rPr>
  </w:style>
  <w:style w:type="paragraph" w:customStyle="1" w:styleId="afffffffa">
    <w:name w:val="二级无"/>
    <w:basedOn w:val="affff6"/>
    <w:qFormat/>
    <w:pPr>
      <w:ind w:left="567"/>
      <w:jc w:val="left"/>
    </w:pPr>
    <w:rPr>
      <w:rFonts w:ascii="宋体" w:eastAsia="宋体" w:hAnsi="Calibri"/>
      <w:sz w:val="21"/>
      <w:szCs w:val="21"/>
    </w:rPr>
  </w:style>
  <w:style w:type="paragraph" w:customStyle="1" w:styleId="afffffffb">
    <w:name w:val="附录标题"/>
    <w:basedOn w:val="affa"/>
    <w:next w:val="affa"/>
    <w:qFormat/>
    <w:pPr>
      <w:tabs>
        <w:tab w:val="center" w:pos="4201"/>
        <w:tab w:val="right" w:leader="dot" w:pos="9298"/>
      </w:tabs>
      <w:jc w:val="center"/>
    </w:pPr>
    <w:rPr>
      <w:rFonts w:ascii="黑体" w:eastAsia="黑体" w:hAnsi="Calibri"/>
      <w:sz w:val="21"/>
      <w:szCs w:val="20"/>
    </w:rPr>
  </w:style>
  <w:style w:type="paragraph" w:customStyle="1" w:styleId="afffffffc">
    <w:name w:val="图标脚注说明"/>
    <w:basedOn w:val="affa"/>
    <w:qFormat/>
    <w:pPr>
      <w:tabs>
        <w:tab w:val="center" w:pos="4201"/>
        <w:tab w:val="right" w:leader="dot" w:pos="9298"/>
      </w:tabs>
      <w:ind w:left="840" w:hanging="420"/>
    </w:pPr>
    <w:rPr>
      <w:rFonts w:hAnsi="Calibri"/>
      <w:sz w:val="18"/>
      <w:szCs w:val="18"/>
    </w:rPr>
  </w:style>
  <w:style w:type="paragraph" w:customStyle="1" w:styleId="afffffffd">
    <w:name w:val="正文公式编号制表符"/>
    <w:basedOn w:val="affa"/>
    <w:next w:val="affa"/>
    <w:qFormat/>
    <w:pPr>
      <w:tabs>
        <w:tab w:val="center" w:pos="4201"/>
        <w:tab w:val="right" w:leader="dot" w:pos="9298"/>
      </w:tabs>
    </w:pPr>
    <w:rPr>
      <w:rFonts w:hAnsi="Calibri"/>
      <w:sz w:val="21"/>
      <w:szCs w:val="20"/>
    </w:rPr>
  </w:style>
  <w:style w:type="paragraph" w:customStyle="1" w:styleId="29">
    <w:name w:val="封面标准英文名称2"/>
    <w:basedOn w:val="affffe"/>
    <w:qFormat/>
    <w:pPr>
      <w:textAlignment w:val="center"/>
    </w:pPr>
    <w:rPr>
      <w:rFonts w:eastAsia="黑体" w:hAnsi="Calibri"/>
      <w:szCs w:val="28"/>
    </w:rPr>
  </w:style>
  <w:style w:type="paragraph" w:customStyle="1" w:styleId="ad">
    <w:name w:val="附录数字编号列项（二级）"/>
    <w:qFormat/>
    <w:pPr>
      <w:numPr>
        <w:ilvl w:val="1"/>
        <w:numId w:val="7"/>
      </w:numPr>
    </w:pPr>
    <w:rPr>
      <w:rFonts w:ascii="宋体" w:hAnsi="Calibri"/>
      <w:sz w:val="21"/>
    </w:rPr>
  </w:style>
  <w:style w:type="paragraph" w:customStyle="1" w:styleId="afffffffe">
    <w:name w:val="附录公式编号制表符"/>
    <w:basedOn w:val="af"/>
    <w:next w:val="affa"/>
    <w:qFormat/>
    <w:pPr>
      <w:tabs>
        <w:tab w:val="center" w:pos="4201"/>
        <w:tab w:val="right" w:leader="dot" w:pos="9298"/>
      </w:tabs>
      <w:autoSpaceDE w:val="0"/>
      <w:autoSpaceDN w:val="0"/>
    </w:pPr>
    <w:rPr>
      <w:szCs w:val="20"/>
    </w:rPr>
  </w:style>
  <w:style w:type="paragraph" w:customStyle="1" w:styleId="ac">
    <w:name w:val="附录字母编号列项（一级）"/>
    <w:qFormat/>
    <w:pPr>
      <w:numPr>
        <w:numId w:val="7"/>
      </w:numPr>
    </w:pPr>
    <w:rPr>
      <w:rFonts w:ascii="宋体" w:hAnsi="Calibri"/>
      <w:sz w:val="21"/>
    </w:rPr>
  </w:style>
  <w:style w:type="paragraph" w:customStyle="1" w:styleId="affffffff">
    <w:name w:val="列项说明"/>
    <w:basedOn w:val="af"/>
    <w:qFormat/>
    <w:pPr>
      <w:adjustRightInd w:val="0"/>
      <w:spacing w:line="320" w:lineRule="exact"/>
      <w:ind w:leftChars="200" w:left="400" w:hangingChars="200" w:hanging="200"/>
      <w:textAlignment w:val="baseline"/>
    </w:pPr>
    <w:rPr>
      <w:szCs w:val="20"/>
    </w:rPr>
  </w:style>
  <w:style w:type="paragraph" w:customStyle="1" w:styleId="2a">
    <w:name w:val="封面一致性程度标识2"/>
    <w:basedOn w:val="afffff"/>
    <w:qFormat/>
    <w:pPr>
      <w:widowControl w:val="0"/>
      <w:textAlignment w:val="center"/>
    </w:pPr>
    <w:rPr>
      <w:rFonts w:hAnsi="Calibri"/>
      <w:szCs w:val="28"/>
    </w:rPr>
  </w:style>
  <w:style w:type="paragraph" w:customStyle="1" w:styleId="p0">
    <w:name w:val="p0"/>
    <w:basedOn w:val="af"/>
    <w:qFormat/>
    <w:rPr>
      <w:rFonts w:ascii="Calibri" w:hAnsi="Calibri"/>
      <w:szCs w:val="21"/>
    </w:rPr>
  </w:style>
  <w:style w:type="paragraph" w:customStyle="1" w:styleId="affffffff0">
    <w:name w:val="附录表标号"/>
    <w:basedOn w:val="af"/>
    <w:next w:val="affa"/>
    <w:qFormat/>
    <w:pPr>
      <w:spacing w:line="14" w:lineRule="exact"/>
      <w:ind w:left="811" w:hanging="448"/>
      <w:jc w:val="center"/>
      <w:outlineLvl w:val="0"/>
    </w:pPr>
    <w:rPr>
      <w:color w:val="FFFFFF"/>
    </w:rPr>
  </w:style>
  <w:style w:type="paragraph" w:customStyle="1" w:styleId="affffffff1">
    <w:name w:val="三级无"/>
    <w:basedOn w:val="afffffe"/>
    <w:qFormat/>
    <w:pPr>
      <w:ind w:left="2410"/>
      <w:jc w:val="left"/>
    </w:pPr>
    <w:rPr>
      <w:rFonts w:ascii="宋体" w:eastAsia="宋体" w:hAnsi="Calibri"/>
      <w:sz w:val="21"/>
      <w:szCs w:val="21"/>
    </w:rPr>
  </w:style>
  <w:style w:type="paragraph" w:customStyle="1" w:styleId="2b">
    <w:name w:val="封面标准文稿编辑信息2"/>
    <w:basedOn w:val="affffc"/>
    <w:qFormat/>
    <w:pPr>
      <w:widowControl w:val="0"/>
      <w:spacing w:after="160"/>
      <w:textAlignment w:val="center"/>
    </w:pPr>
    <w:rPr>
      <w:rFonts w:hAnsi="Calibri"/>
      <w:szCs w:val="28"/>
    </w:rPr>
  </w:style>
  <w:style w:type="paragraph" w:customStyle="1" w:styleId="affffffff2">
    <w:name w:val="附录五级无"/>
    <w:basedOn w:val="afffff9"/>
    <w:qFormat/>
    <w:pPr>
      <w:jc w:val="left"/>
    </w:pPr>
    <w:rPr>
      <w:rFonts w:ascii="宋体" w:eastAsia="宋体" w:hAnsi="宋体" w:cs="宋体"/>
      <w:sz w:val="24"/>
      <w:szCs w:val="21"/>
    </w:rPr>
  </w:style>
  <w:style w:type="paragraph" w:customStyle="1" w:styleId="affffffff3">
    <w:name w:val="附录图标号"/>
    <w:basedOn w:val="af"/>
    <w:qFormat/>
    <w:pPr>
      <w:keepNext/>
      <w:pageBreakBefore/>
      <w:spacing w:line="14" w:lineRule="exact"/>
      <w:ind w:firstLine="363"/>
      <w:jc w:val="center"/>
      <w:outlineLvl w:val="0"/>
    </w:pPr>
    <w:rPr>
      <w:color w:val="FFFFFF"/>
    </w:rPr>
  </w:style>
  <w:style w:type="paragraph" w:customStyle="1" w:styleId="affffffff4">
    <w:name w:val="附录二级无"/>
    <w:basedOn w:val="afffff5"/>
    <w:qFormat/>
    <w:pPr>
      <w:jc w:val="left"/>
    </w:pPr>
    <w:rPr>
      <w:rFonts w:ascii="宋体" w:eastAsia="宋体" w:hAnsi="宋体" w:cs="宋体"/>
      <w:sz w:val="24"/>
      <w:szCs w:val="21"/>
    </w:rPr>
  </w:style>
  <w:style w:type="paragraph" w:customStyle="1" w:styleId="affffffff5">
    <w:name w:val="参考文献"/>
    <w:basedOn w:val="af"/>
    <w:next w:val="affa"/>
    <w:qFormat/>
    <w:pPr>
      <w:keepNext/>
      <w:pageBreakBefore/>
      <w:shd w:val="clear" w:color="FFFFFF" w:fill="FFFFFF"/>
      <w:spacing w:before="640" w:after="200"/>
      <w:jc w:val="center"/>
      <w:outlineLvl w:val="0"/>
    </w:pPr>
    <w:rPr>
      <w:rFonts w:ascii="黑体" w:eastAsia="黑体"/>
      <w:szCs w:val="20"/>
    </w:rPr>
  </w:style>
  <w:style w:type="paragraph" w:customStyle="1" w:styleId="a6">
    <w:name w:val="示例×："/>
    <w:basedOn w:val="affff4"/>
    <w:qFormat/>
    <w:pPr>
      <w:numPr>
        <w:numId w:val="8"/>
      </w:numPr>
      <w:spacing w:beforeLines="0" w:afterLines="0"/>
      <w:outlineLvl w:val="9"/>
    </w:pPr>
    <w:rPr>
      <w:rFonts w:ascii="宋体" w:eastAsia="宋体" w:hAnsi="Calibri"/>
      <w:sz w:val="18"/>
      <w:szCs w:val="18"/>
    </w:rPr>
  </w:style>
  <w:style w:type="paragraph" w:customStyle="1" w:styleId="affffffff6">
    <w:name w:val="一级无"/>
    <w:basedOn w:val="affff5"/>
    <w:qFormat/>
    <w:pPr>
      <w:jc w:val="left"/>
    </w:pPr>
    <w:rPr>
      <w:rFonts w:ascii="宋体" w:eastAsia="宋体" w:hAnsi="Calibri"/>
      <w:sz w:val="21"/>
      <w:szCs w:val="21"/>
    </w:rPr>
  </w:style>
  <w:style w:type="paragraph" w:customStyle="1" w:styleId="affffffff7">
    <w:name w:val="附录四级无"/>
    <w:basedOn w:val="afffff7"/>
    <w:qFormat/>
    <w:pPr>
      <w:jc w:val="left"/>
    </w:pPr>
    <w:rPr>
      <w:rFonts w:ascii="宋体" w:eastAsia="宋体" w:hAnsi="宋体" w:cs="宋体"/>
      <w:sz w:val="24"/>
      <w:szCs w:val="21"/>
    </w:rPr>
  </w:style>
  <w:style w:type="paragraph" w:customStyle="1" w:styleId="2c">
    <w:name w:val="封面标准名称2"/>
    <w:basedOn w:val="affffb"/>
    <w:qFormat/>
    <w:pPr>
      <w:spacing w:beforeLines="630"/>
    </w:pPr>
    <w:rPr>
      <w:rFonts w:hAnsi="Calibri"/>
    </w:rPr>
  </w:style>
  <w:style w:type="paragraph" w:customStyle="1" w:styleId="affffffff8">
    <w:name w:val="图的脚注"/>
    <w:next w:val="affa"/>
    <w:qFormat/>
    <w:pPr>
      <w:widowControl w:val="0"/>
      <w:ind w:leftChars="200" w:left="840" w:hangingChars="200" w:hanging="420"/>
      <w:jc w:val="both"/>
    </w:pPr>
    <w:rPr>
      <w:rFonts w:ascii="宋体" w:hAnsi="Calibri"/>
      <w:sz w:val="18"/>
    </w:rPr>
  </w:style>
  <w:style w:type="paragraph" w:customStyle="1" w:styleId="2d">
    <w:name w:val="封面标准文稿类别2"/>
    <w:basedOn w:val="affffd"/>
    <w:qFormat/>
    <w:pPr>
      <w:widowControl w:val="0"/>
      <w:spacing w:after="160" w:line="240" w:lineRule="auto"/>
      <w:textAlignment w:val="center"/>
    </w:pPr>
    <w:rPr>
      <w:rFonts w:hAnsi="Calibri"/>
      <w:szCs w:val="28"/>
    </w:rPr>
  </w:style>
  <w:style w:type="paragraph" w:customStyle="1" w:styleId="affffffff9">
    <w:name w:val="注：（正文）"/>
    <w:basedOn w:val="affffffc"/>
    <w:next w:val="affa"/>
    <w:qFormat/>
    <w:pPr>
      <w:ind w:left="726" w:hanging="363"/>
    </w:pPr>
    <w:rPr>
      <w:rFonts w:hAnsi="Calibri"/>
      <w:szCs w:val="18"/>
    </w:rPr>
  </w:style>
  <w:style w:type="paragraph" w:customStyle="1" w:styleId="a0">
    <w:name w:val="图表脚注说明"/>
    <w:basedOn w:val="af"/>
    <w:qFormat/>
    <w:pPr>
      <w:numPr>
        <w:numId w:val="9"/>
      </w:numPr>
    </w:pPr>
    <w:rPr>
      <w:sz w:val="18"/>
      <w:szCs w:val="18"/>
    </w:rPr>
  </w:style>
  <w:style w:type="paragraph" w:customStyle="1" w:styleId="affffffffa">
    <w:name w:val="列项说明数字编号"/>
    <w:qFormat/>
    <w:pPr>
      <w:ind w:leftChars="400" w:left="600" w:hangingChars="200" w:hanging="200"/>
    </w:pPr>
    <w:rPr>
      <w:rFonts w:ascii="宋体" w:hAnsi="Calibri"/>
      <w:sz w:val="21"/>
    </w:rPr>
  </w:style>
  <w:style w:type="paragraph" w:customStyle="1" w:styleId="affffffffb">
    <w:name w:val="其他标准标志"/>
    <w:basedOn w:val="afffb"/>
    <w:qFormat/>
    <w:pPr>
      <w:framePr w:w="0" w:hRule="auto" w:wrap="around" w:hAnchor="text" w:xAlign="left" w:yAlign="inline" w:anchorLock="0"/>
      <w:spacing w:line="0" w:lineRule="atLeast"/>
    </w:pPr>
    <w:rPr>
      <w:rFonts w:ascii="Calibri" w:hAnsi="Calibri"/>
      <w:szCs w:val="96"/>
    </w:rPr>
  </w:style>
  <w:style w:type="paragraph" w:customStyle="1" w:styleId="affffffffc">
    <w:name w:val="列项——（一级）"/>
    <w:qFormat/>
    <w:pPr>
      <w:widowControl w:val="0"/>
      <w:ind w:left="833" w:hanging="408"/>
      <w:jc w:val="both"/>
    </w:pPr>
    <w:rPr>
      <w:rFonts w:ascii="宋体" w:hAnsi="Calibri"/>
      <w:sz w:val="21"/>
    </w:rPr>
  </w:style>
  <w:style w:type="paragraph" w:customStyle="1" w:styleId="affffffffd">
    <w:name w:val="四级无"/>
    <w:basedOn w:val="affffff3"/>
    <w:qFormat/>
    <w:pPr>
      <w:ind w:left="2410"/>
      <w:jc w:val="left"/>
    </w:pPr>
    <w:rPr>
      <w:rFonts w:ascii="宋体" w:eastAsia="宋体" w:hAnsi="Calibri"/>
      <w:sz w:val="21"/>
      <w:szCs w:val="21"/>
    </w:rPr>
  </w:style>
  <w:style w:type="paragraph" w:customStyle="1" w:styleId="affffffffe">
    <w:name w:val="附录一级无"/>
    <w:basedOn w:val="afffff4"/>
    <w:qFormat/>
    <w:rPr>
      <w:rFonts w:ascii="宋体" w:eastAsia="宋体" w:hAnsi="Calibri"/>
      <w:szCs w:val="21"/>
    </w:rPr>
  </w:style>
  <w:style w:type="paragraph" w:customStyle="1" w:styleId="afffffffff">
    <w:name w:val="编号列项（三级）"/>
    <w:qFormat/>
    <w:pPr>
      <w:tabs>
        <w:tab w:val="left" w:pos="0"/>
      </w:tabs>
      <w:ind w:left="1679" w:hanging="420"/>
    </w:pPr>
    <w:rPr>
      <w:rFonts w:ascii="宋体" w:hAnsi="Calibri"/>
      <w:sz w:val="21"/>
    </w:rPr>
  </w:style>
  <w:style w:type="paragraph" w:customStyle="1" w:styleId="afffffffff0">
    <w:name w:val="示例后文字"/>
    <w:basedOn w:val="affa"/>
    <w:next w:val="affa"/>
    <w:qFormat/>
    <w:pPr>
      <w:tabs>
        <w:tab w:val="center" w:pos="4201"/>
        <w:tab w:val="right" w:leader="dot" w:pos="9298"/>
      </w:tabs>
      <w:ind w:firstLineChars="200" w:firstLine="360"/>
    </w:pPr>
    <w:rPr>
      <w:rFonts w:hAnsi="Calibri"/>
      <w:sz w:val="18"/>
      <w:szCs w:val="20"/>
    </w:rPr>
  </w:style>
  <w:style w:type="paragraph" w:customStyle="1" w:styleId="a2">
    <w:name w:val="注×：（正文）"/>
    <w:qFormat/>
    <w:pPr>
      <w:numPr>
        <w:numId w:val="10"/>
      </w:numPr>
      <w:jc w:val="both"/>
    </w:pPr>
    <w:rPr>
      <w:rFonts w:ascii="宋体" w:hAnsi="Calibri"/>
      <w:sz w:val="18"/>
      <w:szCs w:val="18"/>
    </w:rPr>
  </w:style>
  <w:style w:type="paragraph" w:customStyle="1" w:styleId="afffffffff1">
    <w:name w:val="示例内容"/>
    <w:qFormat/>
    <w:pPr>
      <w:ind w:firstLineChars="200" w:firstLine="200"/>
    </w:pPr>
    <w:rPr>
      <w:rFonts w:ascii="宋体" w:hAnsi="Calibri"/>
      <w:sz w:val="18"/>
      <w:szCs w:val="18"/>
    </w:rPr>
  </w:style>
  <w:style w:type="paragraph" w:customStyle="1" w:styleId="afffffffff2">
    <w:name w:val="五级无"/>
    <w:basedOn w:val="affffff8"/>
    <w:qFormat/>
    <w:pPr>
      <w:ind w:left="2410"/>
      <w:jc w:val="left"/>
    </w:pPr>
    <w:rPr>
      <w:rFonts w:ascii="宋体" w:eastAsia="宋体" w:hAnsi="Calibri"/>
      <w:sz w:val="21"/>
      <w:szCs w:val="21"/>
    </w:rPr>
  </w:style>
  <w:style w:type="paragraph" w:customStyle="1" w:styleId="afffffffff3">
    <w:name w:val="列项●（二级）"/>
    <w:qFormat/>
    <w:pPr>
      <w:tabs>
        <w:tab w:val="left" w:pos="840"/>
      </w:tabs>
      <w:ind w:left="1264" w:hanging="413"/>
      <w:jc w:val="both"/>
    </w:pPr>
    <w:rPr>
      <w:rFonts w:ascii="宋体" w:hAnsi="Calibri"/>
      <w:sz w:val="21"/>
    </w:rPr>
  </w:style>
  <w:style w:type="paragraph" w:customStyle="1" w:styleId="TOC20">
    <w:name w:val="TOC 标题2"/>
    <w:basedOn w:val="1"/>
    <w:next w:val="af"/>
    <w:uiPriority w:val="39"/>
    <w:qFormat/>
    <w:pPr>
      <w:widowControl/>
      <w:spacing w:beforeLines="0" w:afterLines="0" w:line="259" w:lineRule="auto"/>
      <w:jc w:val="left"/>
      <w:outlineLvl w:val="9"/>
    </w:pPr>
    <w:rPr>
      <w:rFonts w:ascii="Cambria" w:eastAsia="宋体" w:hAnsi="Cambria"/>
      <w:bCs w:val="0"/>
      <w:color w:val="365F91"/>
      <w:kern w:val="0"/>
      <w:sz w:val="32"/>
      <w:szCs w:val="32"/>
    </w:rPr>
  </w:style>
  <w:style w:type="paragraph" w:customStyle="1" w:styleId="afffffffff4">
    <w:name w:val="终结线"/>
    <w:basedOn w:val="af"/>
    <w:qFormat/>
  </w:style>
  <w:style w:type="paragraph" w:customStyle="1" w:styleId="afffffffff5">
    <w:name w:val="附录三级无"/>
    <w:basedOn w:val="afffff6"/>
    <w:qFormat/>
    <w:pPr>
      <w:jc w:val="left"/>
    </w:pPr>
    <w:rPr>
      <w:rFonts w:ascii="宋体" w:eastAsia="宋体" w:hAnsi="宋体" w:cs="宋体"/>
      <w:sz w:val="24"/>
      <w:szCs w:val="21"/>
    </w:rPr>
  </w:style>
  <w:style w:type="table" w:customStyle="1" w:styleId="16">
    <w:name w:val="网格型1"/>
    <w:basedOn w:val="af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3">
    <w:name w:val="修订4"/>
    <w:hidden/>
    <w:uiPriority w:val="99"/>
    <w:semiHidden/>
    <w:qFormat/>
    <w:rPr>
      <w:rFonts w:ascii="宋体" w:hAnsi="宋体" w:cs="宋体"/>
      <w:sz w:val="24"/>
      <w:szCs w:val="24"/>
    </w:rPr>
  </w:style>
  <w:style w:type="character" w:customStyle="1" w:styleId="en-code">
    <w:name w:val="en-code"/>
    <w:basedOn w:val="af0"/>
    <w:qFormat/>
  </w:style>
  <w:style w:type="paragraph" w:customStyle="1" w:styleId="53">
    <w:name w:val="修订5"/>
    <w:hidden/>
    <w:uiPriority w:val="99"/>
    <w:unhideWhenUsed/>
    <w:qFormat/>
    <w:rPr>
      <w:rFonts w:ascii="宋体" w:hAnsi="宋体" w:cs="宋体"/>
      <w:sz w:val="24"/>
      <w:szCs w:val="24"/>
    </w:rPr>
  </w:style>
  <w:style w:type="paragraph" w:customStyle="1" w:styleId="a1">
    <w:name w:val="一级标题"/>
    <w:basedOn w:val="af"/>
    <w:qFormat/>
    <w:pPr>
      <w:widowControl w:val="0"/>
      <w:numPr>
        <w:numId w:val="11"/>
      </w:numPr>
      <w:spacing w:afterLines="50" w:after="50"/>
      <w:ind w:left="0" w:rightChars="9" w:right="9" w:hangingChars="202" w:hanging="202"/>
    </w:pPr>
    <w:rPr>
      <w:rFonts w:ascii="黑体" w:eastAsia="黑体" w:hAnsi="黑体" w:cstheme="minorBidi"/>
      <w:b/>
      <w:kern w:val="2"/>
      <w:sz w:val="21"/>
      <w:szCs w:val="28"/>
    </w:rPr>
  </w:style>
  <w:style w:type="paragraph" w:customStyle="1" w:styleId="a7">
    <w:name w:val="二级标题"/>
    <w:basedOn w:val="af"/>
    <w:link w:val="Charc"/>
    <w:qFormat/>
    <w:pPr>
      <w:widowControl w:val="0"/>
      <w:numPr>
        <w:ilvl w:val="1"/>
        <w:numId w:val="12"/>
      </w:numPr>
      <w:spacing w:afterLines="50" w:after="50"/>
      <w:jc w:val="both"/>
      <w:outlineLvl w:val="1"/>
    </w:pPr>
    <w:rPr>
      <w:rFonts w:asciiTheme="minorHAnsi" w:eastAsia="黑体" w:hAnsiTheme="minorHAnsi" w:cstheme="minorBidi"/>
      <w:b/>
      <w:kern w:val="2"/>
      <w:sz w:val="21"/>
      <w:szCs w:val="22"/>
    </w:rPr>
  </w:style>
  <w:style w:type="paragraph" w:customStyle="1" w:styleId="a8">
    <w:name w:val="三级标题"/>
    <w:basedOn w:val="af"/>
    <w:qFormat/>
    <w:pPr>
      <w:widowControl w:val="0"/>
      <w:numPr>
        <w:ilvl w:val="2"/>
        <w:numId w:val="12"/>
      </w:numPr>
      <w:spacing w:afterLines="50" w:after="50"/>
      <w:jc w:val="both"/>
      <w:outlineLvl w:val="2"/>
    </w:pPr>
    <w:rPr>
      <w:rFonts w:asciiTheme="minorHAnsi" w:eastAsia="黑体" w:hAnsiTheme="minorHAnsi" w:cstheme="minorBidi"/>
      <w:b/>
      <w:kern w:val="2"/>
      <w:sz w:val="21"/>
      <w:szCs w:val="22"/>
    </w:rPr>
  </w:style>
  <w:style w:type="character" w:customStyle="1" w:styleId="Charc">
    <w:name w:val="二级标题 Char"/>
    <w:basedOn w:val="af0"/>
    <w:link w:val="a7"/>
    <w:qFormat/>
    <w:rPr>
      <w:rFonts w:asciiTheme="minorHAnsi" w:eastAsia="黑体" w:hAnsiTheme="minorHAnsi" w:cstheme="minorBidi"/>
      <w:b/>
      <w:kern w:val="2"/>
      <w:sz w:val="21"/>
      <w:szCs w:val="22"/>
    </w:rPr>
  </w:style>
  <w:style w:type="paragraph" w:customStyle="1" w:styleId="a9">
    <w:name w:val="四级标题"/>
    <w:basedOn w:val="af"/>
    <w:qFormat/>
    <w:pPr>
      <w:widowControl w:val="0"/>
      <w:numPr>
        <w:ilvl w:val="3"/>
        <w:numId w:val="12"/>
      </w:numPr>
      <w:ind w:left="1985" w:hanging="709"/>
      <w:jc w:val="both"/>
      <w:outlineLvl w:val="3"/>
    </w:pPr>
    <w:rPr>
      <w:rFonts w:asciiTheme="minorHAnsi" w:eastAsia="黑体" w:hAnsiTheme="minorHAnsi" w:cstheme="minorBidi"/>
      <w:b/>
      <w:kern w:val="2"/>
      <w:sz w:val="21"/>
      <w:szCs w:val="22"/>
    </w:rPr>
  </w:style>
  <w:style w:type="character" w:customStyle="1" w:styleId="opdicttext22">
    <w:name w:val="op_dict_text22"/>
    <w:basedOn w:val="af0"/>
    <w:qFormat/>
  </w:style>
  <w:style w:type="paragraph" w:customStyle="1" w:styleId="TOC30">
    <w:name w:val="TOC 标题3"/>
    <w:basedOn w:val="1"/>
    <w:next w:val="af"/>
    <w:uiPriority w:val="39"/>
    <w:unhideWhenUsed/>
    <w:qFormat/>
    <w:pPr>
      <w:widowControl/>
      <w:spacing w:beforeLines="0" w:before="240" w:afterLines="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ccsa.org.cn/tc/baopi_annex.php?doc_id=3832"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27FB65-6D9E-45AE-A5C9-3EE918D4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962</Words>
  <Characters>5489</Characters>
  <Application>Microsoft Office Word</Application>
  <DocSecurity>0</DocSecurity>
  <Lines>45</Lines>
  <Paragraphs>12</Paragraphs>
  <ScaleCrop>false</ScaleCrop>
  <Company>cltc</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dc:title>
  <dc:creator>syp</dc:creator>
  <cp:lastModifiedBy>11347151@qq.com</cp:lastModifiedBy>
  <cp:revision>23</cp:revision>
  <cp:lastPrinted>2020-05-08T03:20:00Z</cp:lastPrinted>
  <dcterms:created xsi:type="dcterms:W3CDTF">2020-08-21T03:40:00Z</dcterms:created>
  <dcterms:modified xsi:type="dcterms:W3CDTF">2020-09-08T03:06:00Z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